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99084" w14:textId="331D7736" w:rsidR="007129A6" w:rsidRPr="00B1320A" w:rsidRDefault="007129A6" w:rsidP="00B1320A">
      <w:pPr>
        <w:rPr>
          <w:sz w:val="24"/>
        </w:rPr>
      </w:pPr>
      <w:bookmarkStart w:id="0" w:name="_GoBack"/>
      <w:bookmarkEnd w:id="0"/>
      <w:r w:rsidRPr="00B1320A">
        <w:rPr>
          <w:b/>
          <w:sz w:val="28"/>
        </w:rPr>
        <w:t>PI Name:</w:t>
      </w:r>
      <w:r w:rsidRPr="00B1320A">
        <w:rPr>
          <w:sz w:val="28"/>
        </w:rPr>
        <w:t xml:space="preserve"> </w:t>
      </w:r>
      <w:r w:rsidRPr="00B1320A">
        <w:rPr>
          <w:sz w:val="24"/>
        </w:rPr>
        <w:t>Pepper, Ikner, Schmitz, Gerba</w:t>
      </w:r>
      <w:r w:rsidRPr="00B1320A">
        <w:rPr>
          <w:sz w:val="24"/>
        </w:rPr>
        <w:br/>
      </w:r>
      <w:r w:rsidRPr="00B1320A">
        <w:rPr>
          <w:b/>
          <w:sz w:val="28"/>
        </w:rPr>
        <w:t xml:space="preserve">Environmental </w:t>
      </w:r>
      <w:r w:rsidR="00972F94" w:rsidRPr="00B1320A">
        <w:rPr>
          <w:b/>
          <w:sz w:val="28"/>
        </w:rPr>
        <w:t>Science</w:t>
      </w:r>
      <w:r w:rsidRPr="00B1320A">
        <w:rPr>
          <w:b/>
          <w:sz w:val="28"/>
        </w:rPr>
        <w:t xml:space="preserve"> Education Title:</w:t>
      </w:r>
      <w:r w:rsidRPr="00B1320A">
        <w:rPr>
          <w:sz w:val="28"/>
        </w:rPr>
        <w:t xml:space="preserve"> </w:t>
      </w:r>
      <w:r w:rsidR="00972F94" w:rsidRPr="00972F94">
        <w:rPr>
          <w:sz w:val="24"/>
        </w:rPr>
        <w:t>Visualizing Bacterial Colonies on Agar Plates</w:t>
      </w:r>
      <w:r w:rsidR="00972F94">
        <w:rPr>
          <w:sz w:val="24"/>
        </w:rPr>
        <w:t>:</w:t>
      </w:r>
      <w:r w:rsidR="00972F94" w:rsidRPr="00972F94">
        <w:rPr>
          <w:sz w:val="24"/>
        </w:rPr>
        <w:t xml:space="preserve"> </w:t>
      </w:r>
      <w:r w:rsidRPr="00B1320A">
        <w:rPr>
          <w:sz w:val="24"/>
        </w:rPr>
        <w:t>Dilution and Plating of Soil to Allow for Bacterial Enumeration</w:t>
      </w:r>
      <w:r w:rsidRPr="00B1320A">
        <w:rPr>
          <w:sz w:val="24"/>
        </w:rPr>
        <w:br/>
      </w:r>
      <w:r w:rsidRPr="00B1320A">
        <w:rPr>
          <w:sz w:val="24"/>
        </w:rPr>
        <w:br/>
      </w:r>
      <w:r w:rsidRPr="00B1320A">
        <w:rPr>
          <w:b/>
          <w:sz w:val="28"/>
        </w:rPr>
        <w:t>Overview:</w:t>
      </w:r>
    </w:p>
    <w:p w14:paraId="1ED9F23E" w14:textId="183470B7" w:rsidR="00A22242" w:rsidRDefault="007129A6" w:rsidP="008B5BC5">
      <w:pPr>
        <w:spacing w:after="0" w:line="240" w:lineRule="auto"/>
        <w:rPr>
          <w:sz w:val="24"/>
        </w:rPr>
      </w:pPr>
      <w:r w:rsidRPr="00B1320A">
        <w:rPr>
          <w:sz w:val="24"/>
        </w:rPr>
        <w:t xml:space="preserve">Surface soils are a </w:t>
      </w:r>
      <w:r w:rsidR="00F70B9E" w:rsidRPr="00B1320A">
        <w:rPr>
          <w:sz w:val="24"/>
        </w:rPr>
        <w:t>heterogeneous</w:t>
      </w:r>
      <w:r w:rsidRPr="00B1320A">
        <w:rPr>
          <w:sz w:val="24"/>
        </w:rPr>
        <w:t xml:space="preserve"> mixture of inorganic and organic particles that combine together to form secondary aggregates. Within and between the aggregates are voids or pores that visually contain both air and water. These conditions create an </w:t>
      </w:r>
      <w:r w:rsidR="00F70B9E" w:rsidRPr="00B1320A">
        <w:rPr>
          <w:sz w:val="24"/>
        </w:rPr>
        <w:t>ideal</w:t>
      </w:r>
      <w:r w:rsidRPr="00B1320A">
        <w:rPr>
          <w:sz w:val="24"/>
        </w:rPr>
        <w:t xml:space="preserve"> ecosystem for bacteria, so all soils contain vast </w:t>
      </w:r>
      <w:r w:rsidR="00F70B9E" w:rsidRPr="00B1320A">
        <w:rPr>
          <w:sz w:val="24"/>
        </w:rPr>
        <w:t>populations</w:t>
      </w:r>
      <w:r w:rsidRPr="00B1320A">
        <w:rPr>
          <w:sz w:val="24"/>
        </w:rPr>
        <w:t xml:space="preserve"> of bacteria, usually up to 1</w:t>
      </w:r>
      <w:r w:rsidR="00141AD4">
        <w:rPr>
          <w:sz w:val="24"/>
        </w:rPr>
        <w:t>,</w:t>
      </w:r>
      <w:r w:rsidRPr="00B1320A">
        <w:rPr>
          <w:sz w:val="24"/>
        </w:rPr>
        <w:t xml:space="preserve">000 million per grams of soil. </w:t>
      </w:r>
    </w:p>
    <w:p w14:paraId="2A2F09A5" w14:textId="77777777" w:rsidR="00A22242" w:rsidRDefault="00A22242" w:rsidP="008B5BC5">
      <w:pPr>
        <w:spacing w:after="0" w:line="240" w:lineRule="auto"/>
        <w:rPr>
          <w:sz w:val="24"/>
        </w:rPr>
      </w:pPr>
    </w:p>
    <w:p w14:paraId="6991BF9A" w14:textId="0650F64D" w:rsidR="007129A6" w:rsidRPr="00B1320A" w:rsidRDefault="007129A6" w:rsidP="008B5BC5">
      <w:pPr>
        <w:spacing w:after="0" w:line="240" w:lineRule="auto"/>
        <w:rPr>
          <w:sz w:val="24"/>
        </w:rPr>
      </w:pPr>
      <w:r w:rsidRPr="00B1320A">
        <w:rPr>
          <w:sz w:val="24"/>
        </w:rPr>
        <w:t>Bacteria are the simplest of microorganisms</w:t>
      </w:r>
      <w:r w:rsidR="00A22242">
        <w:rPr>
          <w:sz w:val="24"/>
        </w:rPr>
        <w:t>,</w:t>
      </w:r>
      <w:r w:rsidRPr="00B1320A">
        <w:rPr>
          <w:sz w:val="24"/>
        </w:rPr>
        <w:t xml:space="preserve"> known as prokaryotes. Within this prokaryotic group</w:t>
      </w:r>
      <w:r w:rsidR="00A22242">
        <w:rPr>
          <w:sz w:val="24"/>
        </w:rPr>
        <w:t>, there</w:t>
      </w:r>
      <w:r w:rsidRPr="00B1320A">
        <w:rPr>
          <w:sz w:val="24"/>
        </w:rPr>
        <w:t xml:space="preserve"> are the filamentous microbes known as actinomycetes. </w:t>
      </w:r>
      <w:ins w:id="1" w:author="Ian Pepper" w:date="2015-03-20T11:30:00Z">
        <w:r w:rsidR="00FD26EA">
          <w:rPr>
            <w:sz w:val="24"/>
          </w:rPr>
          <w:t xml:space="preserve">Actinomycetes are actually bacteria, but </w:t>
        </w:r>
      </w:ins>
      <w:ins w:id="2" w:author="Jacob Roundy" w:date="2015-03-30T09:50:00Z">
        <w:r w:rsidR="0029521B">
          <w:rPr>
            <w:sz w:val="24"/>
          </w:rPr>
          <w:t xml:space="preserve">they are frequently considered to be a unique group within the classification of bacteria </w:t>
        </w:r>
      </w:ins>
      <w:ins w:id="3" w:author="Ian Pepper" w:date="2015-03-20T11:30:00Z">
        <w:r w:rsidR="00FD26EA">
          <w:rPr>
            <w:sz w:val="24"/>
          </w:rPr>
          <w:t>because of their filamentous structure</w:t>
        </w:r>
      </w:ins>
      <w:ins w:id="4" w:author="Jacob Roundy" w:date="2015-03-30T09:49:00Z">
        <w:r w:rsidR="0029521B">
          <w:rPr>
            <w:sz w:val="24"/>
          </w:rPr>
          <w:t>,</w:t>
        </w:r>
      </w:ins>
      <w:ins w:id="5" w:author="Ian Pepper" w:date="2015-03-20T11:30:00Z">
        <w:r w:rsidR="00FD26EA">
          <w:rPr>
            <w:sz w:val="24"/>
          </w:rPr>
          <w:t xml:space="preserve"> which cons</w:t>
        </w:r>
      </w:ins>
      <w:ins w:id="6" w:author="Ian Pepper" w:date="2015-03-20T11:31:00Z">
        <w:r w:rsidR="00FD26EA">
          <w:rPr>
            <w:sz w:val="24"/>
          </w:rPr>
          <w:t>ists of multiple cells strung together to form hyphae</w:t>
        </w:r>
        <w:del w:id="7" w:author="Jacob Roundy" w:date="2015-03-30T09:50:00Z">
          <w:r w:rsidR="00FD26EA" w:rsidDel="0029521B">
            <w:rPr>
              <w:sz w:val="24"/>
            </w:rPr>
            <w:delText>, hey are frequently considered to be a unique group within the classifi</w:delText>
          </w:r>
        </w:del>
        <w:del w:id="8" w:author="Jacob Roundy" w:date="2015-03-30T09:51:00Z">
          <w:r w:rsidR="00FD26EA" w:rsidDel="0029521B">
            <w:rPr>
              <w:sz w:val="24"/>
            </w:rPr>
            <w:delText>cation of bacteria</w:delText>
          </w:r>
        </w:del>
        <w:r w:rsidR="00FD26EA">
          <w:rPr>
            <w:sz w:val="24"/>
          </w:rPr>
          <w:t xml:space="preserve">. </w:t>
        </w:r>
      </w:ins>
      <w:ins w:id="9" w:author="Jacob Roundy" w:date="2015-03-30T09:51:00Z">
        <w:r w:rsidR="0029521B">
          <w:rPr>
            <w:sz w:val="24"/>
          </w:rPr>
          <w:t>This experiment</w:t>
        </w:r>
      </w:ins>
      <w:ins w:id="10" w:author="Ian Pepper" w:date="2015-03-20T11:31:00Z">
        <w:del w:id="11" w:author="Jacob Roundy" w:date="2015-03-30T09:51:00Z">
          <w:r w:rsidR="00FD26EA" w:rsidDel="0029521B">
            <w:rPr>
              <w:sz w:val="24"/>
            </w:rPr>
            <w:delText xml:space="preserve">In this </w:delText>
          </w:r>
        </w:del>
      </w:ins>
      <w:ins w:id="12" w:author="Ian Pepper" w:date="2015-03-20T11:42:00Z">
        <w:del w:id="13" w:author="Jacob Roundy" w:date="2015-03-30T09:51:00Z">
          <w:r w:rsidR="00292820" w:rsidDel="0029521B">
            <w:rPr>
              <w:sz w:val="24"/>
            </w:rPr>
            <w:delText>experiment</w:delText>
          </w:r>
        </w:del>
      </w:ins>
      <w:ins w:id="14" w:author="Ian Pepper" w:date="2015-03-20T11:31:00Z">
        <w:del w:id="15" w:author="Jacob Roundy" w:date="2015-03-30T09:51:00Z">
          <w:r w:rsidR="00FD26EA" w:rsidDel="0029521B">
            <w:rPr>
              <w:sz w:val="24"/>
            </w:rPr>
            <w:delText xml:space="preserve"> we</w:delText>
          </w:r>
        </w:del>
        <w:r w:rsidR="00FD26EA">
          <w:rPr>
            <w:sz w:val="24"/>
          </w:rPr>
          <w:t xml:space="preserve"> use</w:t>
        </w:r>
      </w:ins>
      <w:ins w:id="16" w:author="Jacob Roundy" w:date="2015-03-30T09:51:00Z">
        <w:r w:rsidR="0029521B">
          <w:rPr>
            <w:sz w:val="24"/>
          </w:rPr>
          <w:t>s</w:t>
        </w:r>
      </w:ins>
      <w:ins w:id="17" w:author="Ian Pepper" w:date="2015-03-20T11:31:00Z">
        <w:r w:rsidR="00FD26EA">
          <w:rPr>
            <w:sz w:val="24"/>
          </w:rPr>
          <w:t xml:space="preserve"> glycerol case media that select for actinomycete colonies, during dilution and plating. Typically, actinomycetes are approximately 10% of the total bacterial </w:t>
        </w:r>
      </w:ins>
      <w:ins w:id="18" w:author="Ian Pepper" w:date="2015-03-20T11:32:00Z">
        <w:r w:rsidR="00FD26EA">
          <w:rPr>
            <w:sz w:val="24"/>
          </w:rPr>
          <w:t>population</w:t>
        </w:r>
      </w:ins>
      <w:ins w:id="19" w:author="Ian Pepper" w:date="2015-03-20T11:31:00Z">
        <w:r w:rsidR="00FD26EA">
          <w:rPr>
            <w:sz w:val="24"/>
          </w:rPr>
          <w:t>.</w:t>
        </w:r>
      </w:ins>
      <w:ins w:id="20" w:author="Ian Pepper" w:date="2015-03-20T11:32:00Z">
        <w:r w:rsidR="00FD26EA">
          <w:rPr>
            <w:sz w:val="24"/>
          </w:rPr>
          <w:t xml:space="preserve"> </w:t>
        </w:r>
      </w:ins>
      <w:r w:rsidR="00F70B9E" w:rsidRPr="00B1320A">
        <w:rPr>
          <w:sz w:val="24"/>
        </w:rPr>
        <w:t>Bacteria</w:t>
      </w:r>
      <w:r w:rsidRPr="00B1320A">
        <w:rPr>
          <w:sz w:val="24"/>
        </w:rPr>
        <w:t xml:space="preserve"> </w:t>
      </w:r>
      <w:r w:rsidR="00F70B9E" w:rsidRPr="00B1320A">
        <w:rPr>
          <w:sz w:val="24"/>
        </w:rPr>
        <w:t>and</w:t>
      </w:r>
      <w:r w:rsidRPr="00B1320A">
        <w:rPr>
          <w:sz w:val="24"/>
        </w:rPr>
        <w:t xml:space="preserve"> actinomycetes are found in every environment</w:t>
      </w:r>
      <w:r w:rsidR="00E85B6B" w:rsidRPr="00B1320A">
        <w:rPr>
          <w:sz w:val="24"/>
        </w:rPr>
        <w:t xml:space="preserve"> </w:t>
      </w:r>
      <w:r w:rsidRPr="00B1320A">
        <w:rPr>
          <w:sz w:val="24"/>
        </w:rPr>
        <w:t xml:space="preserve">on Earth, but the abundance and diversity of these microbes in soil is unparalleled. These microbes are also essential for human life and affect </w:t>
      </w:r>
      <w:r w:rsidR="00A22242">
        <w:rPr>
          <w:sz w:val="24"/>
        </w:rPr>
        <w:t>what people</w:t>
      </w:r>
      <w:r w:rsidRPr="00B1320A">
        <w:rPr>
          <w:sz w:val="24"/>
        </w:rPr>
        <w:t xml:space="preserve"> eat, drink, breathe, or touch. </w:t>
      </w:r>
      <w:r w:rsidR="00292820" w:rsidRPr="00B1320A">
        <w:rPr>
          <w:sz w:val="24"/>
        </w:rPr>
        <w:t>In addition, there are bacterial species that can infect</w:t>
      </w:r>
      <w:r w:rsidR="00292820">
        <w:rPr>
          <w:sz w:val="24"/>
        </w:rPr>
        <w:t xml:space="preserve"> people and</w:t>
      </w:r>
      <w:r w:rsidR="00292820" w:rsidRPr="00B1320A">
        <w:rPr>
          <w:sz w:val="24"/>
        </w:rPr>
        <w:t xml:space="preserve"> caus</w:t>
      </w:r>
      <w:r w:rsidR="00292820">
        <w:rPr>
          <w:sz w:val="24"/>
        </w:rPr>
        <w:t>e</w:t>
      </w:r>
      <w:r w:rsidR="00292820" w:rsidRPr="00B1320A">
        <w:rPr>
          <w:sz w:val="24"/>
        </w:rPr>
        <w:t xml:space="preserve"> disease</w:t>
      </w:r>
      <w:r w:rsidR="00292820">
        <w:rPr>
          <w:sz w:val="24"/>
        </w:rPr>
        <w:t>,</w:t>
      </w:r>
      <w:r w:rsidR="00292820" w:rsidRPr="00B1320A">
        <w:rPr>
          <w:sz w:val="24"/>
        </w:rPr>
        <w:t xml:space="preserve"> and </w:t>
      </w:r>
      <w:r w:rsidR="00292820">
        <w:rPr>
          <w:sz w:val="24"/>
        </w:rPr>
        <w:t>there are</w:t>
      </w:r>
      <w:r w:rsidR="00292820" w:rsidRPr="00B1320A">
        <w:rPr>
          <w:sz w:val="24"/>
        </w:rPr>
        <w:t xml:space="preserve"> bacteria that </w:t>
      </w:r>
      <w:r w:rsidR="00292820">
        <w:rPr>
          <w:sz w:val="24"/>
        </w:rPr>
        <w:t xml:space="preserve">can </w:t>
      </w:r>
      <w:r w:rsidR="00292820" w:rsidRPr="00B1320A">
        <w:rPr>
          <w:sz w:val="24"/>
        </w:rPr>
        <w:t xml:space="preserve">produce natural products </w:t>
      </w:r>
      <w:r w:rsidR="00292820">
        <w:rPr>
          <w:sz w:val="24"/>
        </w:rPr>
        <w:t>capable of</w:t>
      </w:r>
      <w:r w:rsidR="00292820" w:rsidRPr="00B1320A">
        <w:rPr>
          <w:sz w:val="24"/>
        </w:rPr>
        <w:t xml:space="preserve"> heal</w:t>
      </w:r>
      <w:r w:rsidR="00292820">
        <w:rPr>
          <w:sz w:val="24"/>
        </w:rPr>
        <w:t>ing</w:t>
      </w:r>
      <w:r w:rsidR="00292820" w:rsidRPr="00B1320A">
        <w:rPr>
          <w:sz w:val="24"/>
        </w:rPr>
        <w:t xml:space="preserve"> </w:t>
      </w:r>
      <w:r w:rsidR="00292820">
        <w:rPr>
          <w:sz w:val="24"/>
        </w:rPr>
        <w:t>people</w:t>
      </w:r>
      <w:ins w:id="21" w:author="Ian Pepper" w:date="2015-03-20T11:32:00Z">
        <w:r w:rsidR="00292820">
          <w:rPr>
            <w:sz w:val="24"/>
          </w:rPr>
          <w:t>.</w:t>
        </w:r>
      </w:ins>
      <w:ins w:id="22" w:author="Ian Pepper" w:date="2015-03-20T11:43:00Z">
        <w:r w:rsidR="00292820">
          <w:rPr>
            <w:sz w:val="24"/>
          </w:rPr>
          <w:t xml:space="preserve"> </w:t>
        </w:r>
      </w:ins>
      <w:del w:id="23" w:author="Ian Pepper" w:date="2015-03-20T11:32:00Z">
        <w:r w:rsidR="00292820" w:rsidDel="00FD26EA">
          <w:rPr>
            <w:sz w:val="24"/>
          </w:rPr>
          <w:delText>,</w:delText>
        </w:r>
        <w:r w:rsidR="00292820" w:rsidRPr="00B1320A" w:rsidDel="00FD26EA">
          <w:rPr>
            <w:sz w:val="24"/>
          </w:rPr>
          <w:delText xml:space="preserve"> including antibiotics such as streptomycin from actinomycetes.</w:delText>
        </w:r>
      </w:del>
      <w:ins w:id="24" w:author="Ian Pepper" w:date="2015-03-20T11:32:00Z">
        <w:r w:rsidR="00292820">
          <w:rPr>
            <w:sz w:val="24"/>
          </w:rPr>
          <w:t>Actin</w:t>
        </w:r>
      </w:ins>
      <w:ins w:id="25" w:author="Ian Pepper" w:date="2015-03-20T11:43:00Z">
        <w:r w:rsidR="00292820">
          <w:rPr>
            <w:sz w:val="24"/>
          </w:rPr>
          <w:t>o</w:t>
        </w:r>
      </w:ins>
      <w:ins w:id="26" w:author="Ian Pepper" w:date="2015-03-20T11:32:00Z">
        <w:r w:rsidR="00292820">
          <w:rPr>
            <w:sz w:val="24"/>
          </w:rPr>
          <w:t>mycetes are particularly important for producing antibiotics</w:t>
        </w:r>
      </w:ins>
      <w:ins w:id="27" w:author="Jacob Roundy" w:date="2015-03-30T09:52:00Z">
        <w:r w:rsidR="0029521B">
          <w:rPr>
            <w:sz w:val="24"/>
          </w:rPr>
          <w:t>,</w:t>
        </w:r>
      </w:ins>
      <w:ins w:id="28" w:author="Ian Pepper" w:date="2015-03-20T11:32:00Z">
        <w:r w:rsidR="00292820">
          <w:rPr>
            <w:sz w:val="24"/>
          </w:rPr>
          <w:t xml:space="preserve"> such as streptomycin.</w:t>
        </w:r>
      </w:ins>
      <w:r w:rsidR="00292820" w:rsidRPr="00B1320A">
        <w:rPr>
          <w:sz w:val="24"/>
        </w:rPr>
        <w:t xml:space="preserve"> </w:t>
      </w:r>
      <w:r w:rsidRPr="00B1320A">
        <w:rPr>
          <w:sz w:val="24"/>
        </w:rPr>
        <w:t>Bacteria are critical for nutrient cyclin</w:t>
      </w:r>
      <w:r w:rsidR="00E85B6B" w:rsidRPr="00B1320A">
        <w:rPr>
          <w:sz w:val="24"/>
        </w:rPr>
        <w:t>g</w:t>
      </w:r>
      <w:r w:rsidRPr="00B1320A">
        <w:rPr>
          <w:sz w:val="24"/>
        </w:rPr>
        <w:t>, plant growth, and degradation of organic contami</w:t>
      </w:r>
      <w:r w:rsidR="00E85B6B" w:rsidRPr="00B1320A">
        <w:rPr>
          <w:sz w:val="24"/>
        </w:rPr>
        <w:t>n</w:t>
      </w:r>
      <w:r w:rsidRPr="00B1320A">
        <w:rPr>
          <w:sz w:val="24"/>
        </w:rPr>
        <w:t>ants.</w:t>
      </w:r>
    </w:p>
    <w:p w14:paraId="17706DC9" w14:textId="77777777" w:rsidR="008B5BC5" w:rsidRPr="00B1320A" w:rsidRDefault="008B5BC5" w:rsidP="008B5BC5">
      <w:pPr>
        <w:spacing w:after="0" w:line="240" w:lineRule="auto"/>
        <w:ind w:firstLine="720"/>
        <w:rPr>
          <w:sz w:val="24"/>
        </w:rPr>
      </w:pPr>
    </w:p>
    <w:p w14:paraId="4F306EA4" w14:textId="6A16205F" w:rsidR="007129A6" w:rsidRPr="00B1320A" w:rsidRDefault="007129A6" w:rsidP="008B5BC5">
      <w:pPr>
        <w:spacing w:after="0" w:line="240" w:lineRule="auto"/>
        <w:rPr>
          <w:sz w:val="24"/>
        </w:rPr>
      </w:pPr>
      <w:r w:rsidRPr="00B1320A">
        <w:rPr>
          <w:sz w:val="24"/>
        </w:rPr>
        <w:t>Bacteria are highly diverse in terms of the number of species that can be found in soil, in part because they are physiologically and metabolically divers</w:t>
      </w:r>
      <w:r w:rsidR="00A20B0C" w:rsidRPr="00B1320A">
        <w:rPr>
          <w:sz w:val="24"/>
        </w:rPr>
        <w:t>e</w:t>
      </w:r>
      <w:r w:rsidRPr="00B1320A">
        <w:rPr>
          <w:sz w:val="24"/>
        </w:rPr>
        <w:t>. Bacteria can be heterotrophic</w:t>
      </w:r>
      <w:r w:rsidR="00A7588B">
        <w:rPr>
          <w:sz w:val="24"/>
        </w:rPr>
        <w:t>,</w:t>
      </w:r>
      <w:r w:rsidRPr="00B1320A">
        <w:rPr>
          <w:sz w:val="24"/>
        </w:rPr>
        <w:t xml:space="preserve"> meaning they utilize organic compounds</w:t>
      </w:r>
      <w:r w:rsidR="00A7588B">
        <w:rPr>
          <w:sz w:val="24"/>
        </w:rPr>
        <w:t>,</w:t>
      </w:r>
      <w:r w:rsidRPr="00B1320A">
        <w:rPr>
          <w:sz w:val="24"/>
        </w:rPr>
        <w:t xml:space="preserve"> such as glucose</w:t>
      </w:r>
      <w:r w:rsidR="00A7588B">
        <w:rPr>
          <w:sz w:val="24"/>
        </w:rPr>
        <w:t>,</w:t>
      </w:r>
      <w:r w:rsidRPr="00B1320A">
        <w:rPr>
          <w:sz w:val="24"/>
        </w:rPr>
        <w:t xml:space="preserve"> for food and energy, or </w:t>
      </w:r>
      <w:r w:rsidR="00F70B9E" w:rsidRPr="00B1320A">
        <w:rPr>
          <w:sz w:val="24"/>
        </w:rPr>
        <w:t>autotrophic</w:t>
      </w:r>
      <w:r w:rsidR="00A7588B">
        <w:rPr>
          <w:sz w:val="24"/>
        </w:rPr>
        <w:t>,</w:t>
      </w:r>
      <w:r w:rsidRPr="00B1320A">
        <w:rPr>
          <w:sz w:val="24"/>
        </w:rPr>
        <w:t xml:space="preserve"> </w:t>
      </w:r>
      <w:r w:rsidR="00F70B9E" w:rsidRPr="00B1320A">
        <w:rPr>
          <w:sz w:val="24"/>
        </w:rPr>
        <w:t>meaning</w:t>
      </w:r>
      <w:r w:rsidRPr="00B1320A">
        <w:rPr>
          <w:sz w:val="24"/>
        </w:rPr>
        <w:t xml:space="preserve"> they utilize inorganic compounds</w:t>
      </w:r>
      <w:r w:rsidR="00A7588B">
        <w:rPr>
          <w:sz w:val="24"/>
        </w:rPr>
        <w:t>,</w:t>
      </w:r>
      <w:r w:rsidRPr="00B1320A">
        <w:rPr>
          <w:sz w:val="24"/>
        </w:rPr>
        <w:t xml:space="preserve"> such as elemental sulfur</w:t>
      </w:r>
      <w:r w:rsidR="00A7588B">
        <w:rPr>
          <w:sz w:val="24"/>
        </w:rPr>
        <w:t>,</w:t>
      </w:r>
      <w:r w:rsidRPr="00B1320A">
        <w:rPr>
          <w:sz w:val="24"/>
        </w:rPr>
        <w:t xml:space="preserve"> for food and energy. They can also be aerobic</w:t>
      </w:r>
      <w:r w:rsidR="00A7588B">
        <w:rPr>
          <w:sz w:val="24"/>
        </w:rPr>
        <w:t>,</w:t>
      </w:r>
      <w:r w:rsidRPr="00B1320A">
        <w:rPr>
          <w:sz w:val="24"/>
        </w:rPr>
        <w:t xml:space="preserve"> utilizing oxygen for respiration, or anaerobic</w:t>
      </w:r>
      <w:r w:rsidR="00A7588B">
        <w:rPr>
          <w:sz w:val="24"/>
        </w:rPr>
        <w:t>,</w:t>
      </w:r>
      <w:r w:rsidRPr="00B1320A">
        <w:rPr>
          <w:sz w:val="24"/>
        </w:rPr>
        <w:t xml:space="preserve"> utilizing combined forms of oxygen</w:t>
      </w:r>
      <w:r w:rsidR="00A7588B">
        <w:rPr>
          <w:sz w:val="24"/>
        </w:rPr>
        <w:t>,</w:t>
      </w:r>
      <w:r w:rsidRPr="00B1320A">
        <w:rPr>
          <w:sz w:val="24"/>
        </w:rPr>
        <w:t xml:space="preserve"> such as nitrate or sul</w:t>
      </w:r>
      <w:r w:rsidR="00A7588B">
        <w:rPr>
          <w:sz w:val="24"/>
        </w:rPr>
        <w:t>f</w:t>
      </w:r>
      <w:r w:rsidRPr="00B1320A">
        <w:rPr>
          <w:sz w:val="24"/>
        </w:rPr>
        <w:t>ate</w:t>
      </w:r>
      <w:r w:rsidR="00A7588B">
        <w:rPr>
          <w:sz w:val="24"/>
        </w:rPr>
        <w:t>,</w:t>
      </w:r>
      <w:r w:rsidRPr="00B1320A">
        <w:rPr>
          <w:sz w:val="24"/>
        </w:rPr>
        <w:t xml:space="preserve"> to respire. Some bacteria can use oxygen or combined forms of oxygen and are known as facultative</w:t>
      </w:r>
      <w:r w:rsidR="00A20B0C" w:rsidRPr="00B1320A">
        <w:rPr>
          <w:sz w:val="24"/>
        </w:rPr>
        <w:t xml:space="preserve"> anaerobes</w:t>
      </w:r>
      <w:r w:rsidRPr="00B1320A">
        <w:rPr>
          <w:sz w:val="24"/>
        </w:rPr>
        <w:t>.</w:t>
      </w:r>
    </w:p>
    <w:p w14:paraId="10117361" w14:textId="77777777" w:rsidR="008B5BC5" w:rsidRPr="00B1320A" w:rsidRDefault="008B5BC5" w:rsidP="008B5BC5">
      <w:pPr>
        <w:spacing w:after="0" w:line="240" w:lineRule="auto"/>
        <w:ind w:firstLine="720"/>
        <w:rPr>
          <w:sz w:val="24"/>
        </w:rPr>
      </w:pPr>
    </w:p>
    <w:p w14:paraId="08841600" w14:textId="2662F27A" w:rsidR="007129A6" w:rsidRPr="00B1320A" w:rsidRDefault="007129A6" w:rsidP="008B5BC5">
      <w:pPr>
        <w:spacing w:after="0" w:line="240" w:lineRule="auto"/>
        <w:rPr>
          <w:sz w:val="24"/>
        </w:rPr>
      </w:pPr>
      <w:r w:rsidRPr="00B1320A">
        <w:rPr>
          <w:sz w:val="24"/>
        </w:rPr>
        <w:t>One way to enumerate the number of bacteria present</w:t>
      </w:r>
      <w:r w:rsidR="008B5BC5" w:rsidRPr="00B1320A">
        <w:rPr>
          <w:sz w:val="24"/>
        </w:rPr>
        <w:t xml:space="preserve"> in a soil sample is to utilize </w:t>
      </w:r>
      <w:r w:rsidRPr="00B1320A">
        <w:rPr>
          <w:sz w:val="24"/>
        </w:rPr>
        <w:t>dilution and plating methodology. This methodology utilizes agar as a medium for bacterial growth, a process termed</w:t>
      </w:r>
      <w:r w:rsidR="006F4BE8">
        <w:rPr>
          <w:sz w:val="24"/>
        </w:rPr>
        <w:t>,</w:t>
      </w:r>
      <w:r w:rsidRPr="00B1320A">
        <w:rPr>
          <w:sz w:val="24"/>
        </w:rPr>
        <w:t xml:space="preserve"> </w:t>
      </w:r>
      <w:r w:rsidR="006F4BE8">
        <w:rPr>
          <w:sz w:val="24"/>
        </w:rPr>
        <w:t>“</w:t>
      </w:r>
      <w:r w:rsidRPr="00B1320A">
        <w:rPr>
          <w:sz w:val="24"/>
        </w:rPr>
        <w:t>cult</w:t>
      </w:r>
      <w:r w:rsidR="008B5BC5" w:rsidRPr="00B1320A">
        <w:rPr>
          <w:sz w:val="24"/>
        </w:rPr>
        <w:t>u</w:t>
      </w:r>
      <w:r w:rsidRPr="00B1320A">
        <w:rPr>
          <w:sz w:val="24"/>
        </w:rPr>
        <w:t>r</w:t>
      </w:r>
      <w:r w:rsidR="00A20B0C" w:rsidRPr="00B1320A">
        <w:rPr>
          <w:sz w:val="24"/>
        </w:rPr>
        <w:t>able</w:t>
      </w:r>
      <w:r w:rsidRPr="00B1320A">
        <w:rPr>
          <w:sz w:val="24"/>
        </w:rPr>
        <w:t xml:space="preserve"> technology.</w:t>
      </w:r>
      <w:r w:rsidR="006F4BE8">
        <w:rPr>
          <w:sz w:val="24"/>
        </w:rPr>
        <w:t>”</w:t>
      </w:r>
      <w:r w:rsidRPr="00B1320A">
        <w:rPr>
          <w:sz w:val="24"/>
        </w:rPr>
        <w:t xml:space="preserve"> Because of the vast numbers of bacteria found within </w:t>
      </w:r>
      <w:r w:rsidR="00F70B9E" w:rsidRPr="00B1320A">
        <w:rPr>
          <w:sz w:val="24"/>
        </w:rPr>
        <w:t>soils</w:t>
      </w:r>
      <w:r w:rsidRPr="00B1320A">
        <w:rPr>
          <w:sz w:val="24"/>
        </w:rPr>
        <w:t xml:space="preserve">, a small sample of soil is serially diluted in water, prior to being plated on agar within a </w:t>
      </w:r>
      <w:r w:rsidR="00141AD4">
        <w:rPr>
          <w:sz w:val="24"/>
        </w:rPr>
        <w:t>P</w:t>
      </w:r>
      <w:r w:rsidRPr="00B1320A">
        <w:rPr>
          <w:sz w:val="24"/>
        </w:rPr>
        <w:t>etri plate. Typically</w:t>
      </w:r>
      <w:r w:rsidR="000F09B7">
        <w:rPr>
          <w:sz w:val="24"/>
        </w:rPr>
        <w:t>,</w:t>
      </w:r>
      <w:r w:rsidRPr="00B1320A">
        <w:rPr>
          <w:sz w:val="24"/>
        </w:rPr>
        <w:t xml:space="preserve"> a small amount of soil contained within 0.1 to 1 ml of the diluted soil suspension is “spread” over the surface of the agar plate. The plates contain </w:t>
      </w:r>
      <w:r w:rsidR="00A20B0C" w:rsidRPr="00B1320A">
        <w:rPr>
          <w:sz w:val="24"/>
        </w:rPr>
        <w:t>ag</w:t>
      </w:r>
      <w:r w:rsidR="00F70B9E" w:rsidRPr="00B1320A">
        <w:rPr>
          <w:sz w:val="24"/>
        </w:rPr>
        <w:t>ar</w:t>
      </w:r>
      <w:r w:rsidR="000F09B7">
        <w:rPr>
          <w:sz w:val="24"/>
        </w:rPr>
        <w:t>,</w:t>
      </w:r>
      <w:r w:rsidRPr="00B1320A">
        <w:rPr>
          <w:sz w:val="24"/>
        </w:rPr>
        <w:t xml:space="preserve"> which is molten when hot, but </w:t>
      </w:r>
      <w:r w:rsidR="00F70B9E" w:rsidRPr="00B1320A">
        <w:rPr>
          <w:sz w:val="24"/>
        </w:rPr>
        <w:t>solid</w:t>
      </w:r>
      <w:r w:rsidRPr="00B1320A">
        <w:rPr>
          <w:sz w:val="24"/>
        </w:rPr>
        <w:t xml:space="preserve"> when cool. In addition to the agar, nutrients</w:t>
      </w:r>
      <w:r w:rsidR="000F09B7">
        <w:rPr>
          <w:sz w:val="24"/>
        </w:rPr>
        <w:t>,</w:t>
      </w:r>
      <w:r w:rsidRPr="00B1320A">
        <w:rPr>
          <w:sz w:val="24"/>
        </w:rPr>
        <w:t xml:space="preserve"> such as peptone yeast </w:t>
      </w:r>
      <w:r w:rsidRPr="00B1320A">
        <w:rPr>
          <w:sz w:val="24"/>
        </w:rPr>
        <w:lastRenderedPageBreak/>
        <w:t>or a produc</w:t>
      </w:r>
      <w:r w:rsidR="00A20B0C" w:rsidRPr="00B1320A">
        <w:rPr>
          <w:sz w:val="24"/>
        </w:rPr>
        <w:t>t</w:t>
      </w:r>
      <w:r w:rsidRPr="00B1320A">
        <w:rPr>
          <w:sz w:val="24"/>
        </w:rPr>
        <w:t xml:space="preserve"> commercially available as R</w:t>
      </w:r>
      <w:r w:rsidRPr="00B1320A">
        <w:rPr>
          <w:sz w:val="24"/>
          <w:vertAlign w:val="subscript"/>
        </w:rPr>
        <w:t>2</w:t>
      </w:r>
      <w:r w:rsidRPr="00B1320A">
        <w:rPr>
          <w:sz w:val="24"/>
        </w:rPr>
        <w:t>A</w:t>
      </w:r>
      <w:r w:rsidR="000F09B7">
        <w:rPr>
          <w:sz w:val="24"/>
        </w:rPr>
        <w:t>,</w:t>
      </w:r>
      <w:r w:rsidRPr="00B1320A">
        <w:rPr>
          <w:sz w:val="24"/>
        </w:rPr>
        <w:t xml:space="preserve"> are added to the medium to allow for the growth of heterotrophic bacteria.</w:t>
      </w:r>
    </w:p>
    <w:p w14:paraId="4E4CB599" w14:textId="77777777" w:rsidR="008B5BC5" w:rsidRPr="00B1320A" w:rsidRDefault="008B5BC5" w:rsidP="008B5BC5">
      <w:pPr>
        <w:spacing w:after="0" w:line="240" w:lineRule="auto"/>
        <w:ind w:firstLine="720"/>
        <w:rPr>
          <w:sz w:val="24"/>
        </w:rPr>
      </w:pPr>
    </w:p>
    <w:p w14:paraId="7528D4DE" w14:textId="42A1B7E4" w:rsidR="00E50BC8" w:rsidRDefault="00BC2DF5" w:rsidP="008B5BC5">
      <w:pPr>
        <w:spacing w:after="0" w:line="240" w:lineRule="auto"/>
        <w:rPr>
          <w:sz w:val="24"/>
        </w:rPr>
      </w:pPr>
      <w:r w:rsidRPr="00B1320A">
        <w:rPr>
          <w:sz w:val="24"/>
        </w:rPr>
        <w:t xml:space="preserve">Dilution and plating is </w:t>
      </w:r>
      <w:r w:rsidR="00B6634C">
        <w:rPr>
          <w:sz w:val="24"/>
        </w:rPr>
        <w:t xml:space="preserve">an </w:t>
      </w:r>
      <w:r w:rsidRPr="00B1320A">
        <w:rPr>
          <w:sz w:val="24"/>
        </w:rPr>
        <w:t>inexpensive and relatively simple technology for the enumeration of soil bacteria. However, there are several drawbacks to the techniqu</w:t>
      </w:r>
      <w:r w:rsidR="000F09B7">
        <w:rPr>
          <w:sz w:val="24"/>
        </w:rPr>
        <w:t>e.</w:t>
      </w:r>
      <w:r w:rsidRPr="00B1320A">
        <w:rPr>
          <w:sz w:val="24"/>
        </w:rPr>
        <w:t xml:space="preserve"> </w:t>
      </w:r>
      <w:r w:rsidR="0062643E">
        <w:rPr>
          <w:sz w:val="24"/>
        </w:rPr>
        <w:t>Some common e</w:t>
      </w:r>
      <w:r w:rsidR="0062643E" w:rsidRPr="0062643E">
        <w:rPr>
          <w:bCs/>
          <w:sz w:val="24"/>
        </w:rPr>
        <w:t xml:space="preserve">rrors and </w:t>
      </w:r>
      <w:r w:rsidR="0062643E">
        <w:rPr>
          <w:bCs/>
          <w:sz w:val="24"/>
        </w:rPr>
        <w:t>assumptions associated with dilution and plating a</w:t>
      </w:r>
      <w:r w:rsidR="0062643E" w:rsidRPr="0062643E">
        <w:rPr>
          <w:bCs/>
          <w:sz w:val="24"/>
        </w:rPr>
        <w:t>ssays</w:t>
      </w:r>
      <w:r w:rsidR="00E50BC8">
        <w:rPr>
          <w:bCs/>
          <w:sz w:val="24"/>
        </w:rPr>
        <w:t xml:space="preserve"> are as follows: i</w:t>
      </w:r>
      <w:r w:rsidR="0062643E" w:rsidRPr="0062643E">
        <w:rPr>
          <w:sz w:val="24"/>
        </w:rPr>
        <w:t xml:space="preserve">t is assumed that every single soil bacterium gives rise to a colony, but in reality a colony may arise from a clump </w:t>
      </w:r>
      <w:r w:rsidR="00E50BC8">
        <w:rPr>
          <w:sz w:val="24"/>
        </w:rPr>
        <w:t xml:space="preserve">of </w:t>
      </w:r>
      <w:r w:rsidR="0062643E" w:rsidRPr="0062643E">
        <w:rPr>
          <w:sz w:val="24"/>
        </w:rPr>
        <w:t>cells, resulting in an underestimation of true culturable count.</w:t>
      </w:r>
      <w:r w:rsidR="00E50BC8">
        <w:rPr>
          <w:sz w:val="24"/>
        </w:rPr>
        <w:t xml:space="preserve"> D</w:t>
      </w:r>
      <w:r w:rsidR="0062643E" w:rsidRPr="0062643E">
        <w:rPr>
          <w:sz w:val="24"/>
        </w:rPr>
        <w:t>uring serial dilution of the soil, soil particles can settle ou</w:t>
      </w:r>
      <w:r w:rsidR="00E50BC8">
        <w:rPr>
          <w:sz w:val="24"/>
        </w:rPr>
        <w:t>t (fall to the bottom), so</w:t>
      </w:r>
      <w:r w:rsidR="0062643E" w:rsidRPr="0062643E">
        <w:rPr>
          <w:sz w:val="24"/>
        </w:rPr>
        <w:t xml:space="preserve"> the true aliquot of soil is not passed on into the next dilution.</w:t>
      </w:r>
      <w:r w:rsidR="00E50BC8">
        <w:rPr>
          <w:sz w:val="24"/>
        </w:rPr>
        <w:t xml:space="preserve"> M</w:t>
      </w:r>
      <w:r w:rsidR="0062643E" w:rsidRPr="0062643E">
        <w:rPr>
          <w:sz w:val="24"/>
        </w:rPr>
        <w:t xml:space="preserve">any </w:t>
      </w:r>
      <w:r w:rsidR="00E50BC8">
        <w:rPr>
          <w:sz w:val="24"/>
        </w:rPr>
        <w:t>soil microbes are viable but non-</w:t>
      </w:r>
      <w:r w:rsidR="0062643E" w:rsidRPr="0062643E">
        <w:rPr>
          <w:sz w:val="24"/>
        </w:rPr>
        <w:t>culturable.</w:t>
      </w:r>
      <w:r w:rsidR="00E50BC8">
        <w:rPr>
          <w:sz w:val="24"/>
        </w:rPr>
        <w:t xml:space="preserve"> </w:t>
      </w:r>
      <w:r w:rsidR="0062643E" w:rsidRPr="0062643E">
        <w:rPr>
          <w:sz w:val="24"/>
        </w:rPr>
        <w:t>Slow growing bacteria may not result in visible colonies within a reasonable time frame (1-2 weeks).</w:t>
      </w:r>
      <w:r w:rsidR="00E50BC8">
        <w:rPr>
          <w:sz w:val="24"/>
        </w:rPr>
        <w:t xml:space="preserve"> </w:t>
      </w:r>
    </w:p>
    <w:p w14:paraId="27CBD7C1" w14:textId="77777777" w:rsidR="00E50BC8" w:rsidRDefault="00E50BC8" w:rsidP="008B5BC5">
      <w:pPr>
        <w:spacing w:after="0" w:line="240" w:lineRule="auto"/>
        <w:rPr>
          <w:sz w:val="24"/>
        </w:rPr>
      </w:pPr>
    </w:p>
    <w:p w14:paraId="6FDF7FE0" w14:textId="6757EC24" w:rsidR="007129A6" w:rsidRDefault="00E50BC8" w:rsidP="008B5BC5">
      <w:pPr>
        <w:spacing w:after="0" w:line="240" w:lineRule="auto"/>
        <w:rPr>
          <w:sz w:val="24"/>
        </w:rPr>
      </w:pPr>
      <w:r>
        <w:rPr>
          <w:sz w:val="24"/>
        </w:rPr>
        <w:t xml:space="preserve">Also, </w:t>
      </w:r>
      <w:r w:rsidR="00BC2DF5" w:rsidRPr="00B1320A">
        <w:rPr>
          <w:sz w:val="24"/>
        </w:rPr>
        <w:t xml:space="preserve">anaerobic bacteria </w:t>
      </w:r>
      <w:r w:rsidR="000F09B7">
        <w:rPr>
          <w:sz w:val="24"/>
        </w:rPr>
        <w:t>do</w:t>
      </w:r>
      <w:r w:rsidR="00BC2DF5" w:rsidRPr="00B1320A">
        <w:rPr>
          <w:sz w:val="24"/>
        </w:rPr>
        <w:t xml:space="preserve"> not grow</w:t>
      </w:r>
      <w:r>
        <w:rPr>
          <w:sz w:val="24"/>
        </w:rPr>
        <w:t xml:space="preserve"> under aerobic conditions</w:t>
      </w:r>
      <w:r w:rsidR="00BC2DF5" w:rsidRPr="00B1320A">
        <w:rPr>
          <w:sz w:val="24"/>
        </w:rPr>
        <w:t xml:space="preserve">, and bacteria that do grow are selected </w:t>
      </w:r>
      <w:r w:rsidR="000F09B7">
        <w:rPr>
          <w:sz w:val="24"/>
        </w:rPr>
        <w:t xml:space="preserve">for </w:t>
      </w:r>
      <w:r w:rsidR="00BC2DF5" w:rsidRPr="00B1320A">
        <w:rPr>
          <w:sz w:val="24"/>
        </w:rPr>
        <w:t>by the nutrients added to the medium. Thus R</w:t>
      </w:r>
      <w:r w:rsidR="00BC2DF5" w:rsidRPr="00B1320A">
        <w:rPr>
          <w:sz w:val="24"/>
          <w:vertAlign w:val="subscript"/>
        </w:rPr>
        <w:t>2</w:t>
      </w:r>
      <w:r w:rsidR="00BC2DF5" w:rsidRPr="00B1320A">
        <w:rPr>
          <w:sz w:val="24"/>
        </w:rPr>
        <w:t>A selects for heterotrophic bacteria, while elemental sulfur select</w:t>
      </w:r>
      <w:r w:rsidR="000F09B7">
        <w:rPr>
          <w:sz w:val="24"/>
        </w:rPr>
        <w:t>s</w:t>
      </w:r>
      <w:r w:rsidR="00BC2DF5" w:rsidRPr="00B1320A">
        <w:rPr>
          <w:sz w:val="24"/>
        </w:rPr>
        <w:t xml:space="preserve"> for autotrophic sulfur oxidizers. Overall</w:t>
      </w:r>
      <w:r w:rsidR="000F09B7">
        <w:rPr>
          <w:sz w:val="24"/>
        </w:rPr>
        <w:t>,</w:t>
      </w:r>
      <w:r w:rsidR="00BC2DF5" w:rsidRPr="00B1320A">
        <w:rPr>
          <w:sz w:val="24"/>
        </w:rPr>
        <w:t xml:space="preserve"> it is estimated that only 0.1 to 1% of all soil bacteria can be cultured. </w:t>
      </w:r>
      <w:r w:rsidR="00984770" w:rsidRPr="00B1320A">
        <w:rPr>
          <w:sz w:val="24"/>
        </w:rPr>
        <w:t>Therefore</w:t>
      </w:r>
      <w:r w:rsidR="000F09B7">
        <w:rPr>
          <w:sz w:val="24"/>
        </w:rPr>
        <w:t>,</w:t>
      </w:r>
      <w:r w:rsidR="00984770" w:rsidRPr="00B1320A">
        <w:rPr>
          <w:sz w:val="24"/>
        </w:rPr>
        <w:t xml:space="preserve"> dilution and plating of soil bacteria only accounts for culturable bacteria and underestimates the true viable soil population by one to two orders of magnitude. An example of </w:t>
      </w:r>
      <w:r w:rsidR="00F70B9E" w:rsidRPr="00B1320A">
        <w:rPr>
          <w:sz w:val="24"/>
        </w:rPr>
        <w:t>heterotrophic</w:t>
      </w:r>
      <w:r w:rsidR="00984770" w:rsidRPr="00B1320A">
        <w:rPr>
          <w:sz w:val="24"/>
        </w:rPr>
        <w:t xml:space="preserve"> bacterial colonies that resulted from soil dilution and plating is shown in </w:t>
      </w:r>
      <w:r w:rsidR="00984770" w:rsidRPr="00B1320A">
        <w:rPr>
          <w:b/>
          <w:sz w:val="24"/>
        </w:rPr>
        <w:t>Figure 1</w:t>
      </w:r>
      <w:r w:rsidR="00984770" w:rsidRPr="00B1320A">
        <w:rPr>
          <w:sz w:val="24"/>
        </w:rPr>
        <w:t>. Note that approximately 1 million bacterial cells are needed for a colony to be visible to the naked eye.</w:t>
      </w:r>
    </w:p>
    <w:p w14:paraId="6C39B7A6" w14:textId="77777777" w:rsidR="000F09B7" w:rsidRPr="00B1320A" w:rsidRDefault="000F09B7" w:rsidP="008B5BC5">
      <w:pPr>
        <w:spacing w:after="0" w:line="240" w:lineRule="auto"/>
        <w:rPr>
          <w:sz w:val="24"/>
        </w:rPr>
      </w:pPr>
    </w:p>
    <w:p w14:paraId="7D473E22" w14:textId="2927A050" w:rsidR="00984770" w:rsidRPr="00B1320A" w:rsidRDefault="000F09B7" w:rsidP="008B5BC5">
      <w:pPr>
        <w:spacing w:after="0" w:line="240" w:lineRule="auto"/>
        <w:rPr>
          <w:sz w:val="24"/>
        </w:rPr>
      </w:pPr>
      <w:r>
        <w:rPr>
          <w:sz w:val="24"/>
        </w:rPr>
        <w:t xml:space="preserve">This experiment </w:t>
      </w:r>
      <w:r w:rsidR="00984770" w:rsidRPr="00B1320A">
        <w:rPr>
          <w:sz w:val="24"/>
        </w:rPr>
        <w:t>demonstrate</w:t>
      </w:r>
      <w:r>
        <w:rPr>
          <w:sz w:val="24"/>
        </w:rPr>
        <w:t>s</w:t>
      </w:r>
      <w:r w:rsidR="00984770" w:rsidRPr="00B1320A">
        <w:rPr>
          <w:sz w:val="24"/>
        </w:rPr>
        <w:t xml:space="preserve"> the dilution and spread plating methodology used to enumerate the number of bacteria within a soil sample. Specifically</w:t>
      </w:r>
      <w:r>
        <w:rPr>
          <w:sz w:val="24"/>
        </w:rPr>
        <w:t>,</w:t>
      </w:r>
      <w:r w:rsidR="00984770" w:rsidRPr="00B1320A">
        <w:rPr>
          <w:sz w:val="24"/>
        </w:rPr>
        <w:t xml:space="preserve"> two media</w:t>
      </w:r>
      <w:r>
        <w:rPr>
          <w:sz w:val="24"/>
        </w:rPr>
        <w:t xml:space="preserve"> are used</w:t>
      </w:r>
      <w:r w:rsidR="00984770" w:rsidRPr="00B1320A">
        <w:rPr>
          <w:sz w:val="24"/>
        </w:rPr>
        <w:t>: one designed for all bacteria</w:t>
      </w:r>
      <w:r>
        <w:rPr>
          <w:sz w:val="24"/>
        </w:rPr>
        <w:t>,</w:t>
      </w:r>
      <w:r w:rsidR="00984770" w:rsidRPr="00B1320A">
        <w:rPr>
          <w:sz w:val="24"/>
        </w:rPr>
        <w:t xml:space="preserve"> and the other that selects for </w:t>
      </w:r>
      <w:commentRangeStart w:id="29"/>
      <w:commentRangeStart w:id="30"/>
      <w:r w:rsidR="00F70B9E" w:rsidRPr="00B1320A">
        <w:rPr>
          <w:sz w:val="24"/>
        </w:rPr>
        <w:t>actinomycetes</w:t>
      </w:r>
      <w:commentRangeEnd w:id="29"/>
      <w:r w:rsidR="00CC4E3A">
        <w:rPr>
          <w:rStyle w:val="CommentReference"/>
        </w:rPr>
        <w:commentReference w:id="29"/>
      </w:r>
      <w:commentRangeEnd w:id="30"/>
      <w:r w:rsidR="00FD26EA">
        <w:rPr>
          <w:rStyle w:val="CommentReference"/>
        </w:rPr>
        <w:commentReference w:id="30"/>
      </w:r>
      <w:r w:rsidR="00984770" w:rsidRPr="00B1320A">
        <w:rPr>
          <w:sz w:val="24"/>
        </w:rPr>
        <w:t>.</w:t>
      </w:r>
      <w:r w:rsidR="008B5BC5" w:rsidRPr="00B1320A">
        <w:rPr>
          <w:sz w:val="24"/>
        </w:rPr>
        <w:t xml:space="preserve"> </w:t>
      </w:r>
      <w:r w:rsidR="00984770" w:rsidRPr="00B1320A">
        <w:rPr>
          <w:sz w:val="24"/>
        </w:rPr>
        <w:t>Once the bacterial colonies have grown on the agar plates</w:t>
      </w:r>
      <w:r>
        <w:rPr>
          <w:sz w:val="24"/>
        </w:rPr>
        <w:t>,</w:t>
      </w:r>
      <w:r w:rsidR="00984770" w:rsidRPr="00B1320A">
        <w:rPr>
          <w:sz w:val="24"/>
        </w:rPr>
        <w:t xml:space="preserve"> isolate </w:t>
      </w:r>
      <w:r>
        <w:rPr>
          <w:sz w:val="24"/>
        </w:rPr>
        <w:t xml:space="preserve">the </w:t>
      </w:r>
      <w:r w:rsidR="00984770" w:rsidRPr="00B1320A">
        <w:rPr>
          <w:sz w:val="24"/>
        </w:rPr>
        <w:t>pure cultures of selected colonies by us</w:t>
      </w:r>
      <w:r>
        <w:rPr>
          <w:sz w:val="24"/>
        </w:rPr>
        <w:t>ing</w:t>
      </w:r>
      <w:r w:rsidR="00984770" w:rsidRPr="00B1320A">
        <w:rPr>
          <w:sz w:val="24"/>
        </w:rPr>
        <w:t xml:space="preserve"> a streak plate technique. Such pure cultures can then be further </w:t>
      </w:r>
      <w:r w:rsidR="00F70B9E" w:rsidRPr="00B1320A">
        <w:rPr>
          <w:sz w:val="24"/>
        </w:rPr>
        <w:t>analyzed</w:t>
      </w:r>
      <w:r w:rsidR="00984770" w:rsidRPr="00B1320A">
        <w:rPr>
          <w:sz w:val="24"/>
        </w:rPr>
        <w:t xml:space="preserve"> and characterized for specific traits and functions.</w:t>
      </w:r>
    </w:p>
    <w:p w14:paraId="637220D6" w14:textId="77777777" w:rsidR="00C80DE9" w:rsidRDefault="00C80DE9" w:rsidP="00984770">
      <w:pPr>
        <w:spacing w:after="0" w:line="240" w:lineRule="auto"/>
        <w:rPr>
          <w:b/>
          <w:sz w:val="28"/>
        </w:rPr>
      </w:pPr>
    </w:p>
    <w:p w14:paraId="2C62A655" w14:textId="77777777" w:rsidR="00984770" w:rsidRDefault="00984770" w:rsidP="00984770">
      <w:pPr>
        <w:spacing w:after="0" w:line="240" w:lineRule="auto"/>
        <w:rPr>
          <w:ins w:id="31" w:author="Jacob Roundy" w:date="2015-03-30T09:52:00Z"/>
          <w:b/>
          <w:sz w:val="28"/>
        </w:rPr>
      </w:pPr>
      <w:r w:rsidRPr="00B1320A">
        <w:rPr>
          <w:b/>
          <w:sz w:val="28"/>
        </w:rPr>
        <w:t>Procedure:</w:t>
      </w:r>
    </w:p>
    <w:p w14:paraId="6B05A88F" w14:textId="77777777" w:rsidR="0029521B" w:rsidRPr="00B1320A" w:rsidRDefault="0029521B" w:rsidP="00984770">
      <w:pPr>
        <w:spacing w:after="0" w:line="240" w:lineRule="auto"/>
        <w:rPr>
          <w:sz w:val="24"/>
        </w:rPr>
      </w:pPr>
    </w:p>
    <w:p w14:paraId="5F93D6A1" w14:textId="41DC7B83" w:rsidR="002103C5" w:rsidDel="007E6AB8" w:rsidRDefault="00FD26EA">
      <w:pPr>
        <w:spacing w:after="0" w:line="240" w:lineRule="auto"/>
        <w:rPr>
          <w:ins w:id="32" w:author="Ian Pepper" w:date="2015-03-20T11:33:00Z"/>
          <w:del w:id="33" w:author="Jacob Roundy" w:date="2015-03-30T09:38:00Z"/>
          <w:sz w:val="24"/>
        </w:rPr>
      </w:pPr>
      <w:ins w:id="34" w:author="Ian Pepper" w:date="2015-03-20T11:33:00Z">
        <w:del w:id="35" w:author="Jacob Roundy" w:date="2015-03-30T09:38:00Z">
          <w:r w:rsidDel="007E6AB8">
            <w:rPr>
              <w:b/>
              <w:sz w:val="24"/>
              <w:u w:val="single"/>
            </w:rPr>
            <w:delText>Materials</w:delText>
          </w:r>
        </w:del>
      </w:ins>
    </w:p>
    <w:p w14:paraId="5D7EE6E5" w14:textId="07DB895F" w:rsidR="00FD26EA" w:rsidDel="007E6AB8" w:rsidRDefault="00FD26EA">
      <w:pPr>
        <w:spacing w:after="0" w:line="240" w:lineRule="auto"/>
        <w:rPr>
          <w:ins w:id="36" w:author="Ian Pepper" w:date="2015-03-20T11:33:00Z"/>
          <w:del w:id="37" w:author="Jacob Roundy" w:date="2015-03-30T09:38:00Z"/>
          <w:sz w:val="24"/>
        </w:rPr>
      </w:pPr>
      <w:ins w:id="38" w:author="Ian Pepper" w:date="2015-03-20T11:33:00Z">
        <w:del w:id="39" w:author="Jacob Roundy" w:date="2015-03-30T09:38:00Z">
          <w:r w:rsidDel="007E6AB8">
            <w:rPr>
              <w:sz w:val="24"/>
            </w:rPr>
            <w:delText>Moist soil samples</w:delText>
          </w:r>
        </w:del>
      </w:ins>
    </w:p>
    <w:p w14:paraId="0446B5EC" w14:textId="6C12A765" w:rsidR="00FD26EA" w:rsidDel="007E6AB8" w:rsidRDefault="00FD26EA">
      <w:pPr>
        <w:spacing w:after="0" w:line="240" w:lineRule="auto"/>
        <w:rPr>
          <w:ins w:id="40" w:author="Ian Pepper" w:date="2015-03-20T11:33:00Z"/>
          <w:del w:id="41" w:author="Jacob Roundy" w:date="2015-03-30T09:38:00Z"/>
          <w:sz w:val="24"/>
        </w:rPr>
      </w:pPr>
      <w:ins w:id="42" w:author="Ian Pepper" w:date="2015-03-20T11:33:00Z">
        <w:del w:id="43" w:author="Jacob Roundy" w:date="2015-03-30T09:38:00Z">
          <w:r w:rsidDel="007E6AB8">
            <w:rPr>
              <w:sz w:val="24"/>
            </w:rPr>
            <w:delText>Benchtop balance (±0.01 g)</w:delText>
          </w:r>
        </w:del>
      </w:ins>
    </w:p>
    <w:p w14:paraId="29195E24" w14:textId="42582E40" w:rsidR="00FD26EA" w:rsidDel="007E6AB8" w:rsidRDefault="00FD26EA">
      <w:pPr>
        <w:spacing w:after="0" w:line="240" w:lineRule="auto"/>
        <w:rPr>
          <w:ins w:id="44" w:author="Ian Pepper" w:date="2015-03-20T11:33:00Z"/>
          <w:del w:id="45" w:author="Jacob Roundy" w:date="2015-03-30T09:38:00Z"/>
          <w:sz w:val="24"/>
        </w:rPr>
      </w:pPr>
      <w:ins w:id="46" w:author="Ian Pepper" w:date="2015-03-20T11:33:00Z">
        <w:del w:id="47" w:author="Jacob Roundy" w:date="2015-03-30T09:38:00Z">
          <w:r w:rsidDel="007E6AB8">
            <w:rPr>
              <w:sz w:val="24"/>
            </w:rPr>
            <w:delText>9 peptone yeast agar plates per soil type</w:delText>
          </w:r>
        </w:del>
      </w:ins>
    </w:p>
    <w:p w14:paraId="44643EED" w14:textId="4B54A1D6" w:rsidR="00FD26EA" w:rsidDel="007E6AB8" w:rsidRDefault="00FD26EA">
      <w:pPr>
        <w:spacing w:after="0" w:line="240" w:lineRule="auto"/>
        <w:rPr>
          <w:ins w:id="48" w:author="Ian Pepper" w:date="2015-03-20T11:33:00Z"/>
          <w:del w:id="49" w:author="Jacob Roundy" w:date="2015-03-30T09:38:00Z"/>
          <w:sz w:val="24"/>
        </w:rPr>
      </w:pPr>
      <w:ins w:id="50" w:author="Ian Pepper" w:date="2015-03-20T11:33:00Z">
        <w:del w:id="51" w:author="Jacob Roundy" w:date="2015-03-30T09:38:00Z">
          <w:r w:rsidDel="007E6AB8">
            <w:rPr>
              <w:sz w:val="24"/>
            </w:rPr>
            <w:delText>9 glycerol-casein agar plates amended with cycloeximide</w:delText>
          </w:r>
        </w:del>
      </w:ins>
    </w:p>
    <w:p w14:paraId="20CEB711" w14:textId="64D3EBBB" w:rsidR="00FD26EA" w:rsidDel="007E6AB8" w:rsidRDefault="00FD26EA">
      <w:pPr>
        <w:spacing w:after="0" w:line="240" w:lineRule="auto"/>
        <w:rPr>
          <w:ins w:id="52" w:author="Ian Pepper" w:date="2015-03-20T11:34:00Z"/>
          <w:del w:id="53" w:author="Jacob Roundy" w:date="2015-03-30T09:38:00Z"/>
          <w:sz w:val="24"/>
        </w:rPr>
      </w:pPr>
      <w:ins w:id="54" w:author="Ian Pepper" w:date="2015-03-20T11:34:00Z">
        <w:del w:id="55" w:author="Jacob Roundy" w:date="2015-03-30T09:38:00Z">
          <w:r w:rsidDel="007E6AB8">
            <w:rPr>
              <w:sz w:val="24"/>
            </w:rPr>
            <w:delText>1 sterile, 95 ml water blank for each soil type</w:delText>
          </w:r>
        </w:del>
      </w:ins>
    </w:p>
    <w:p w14:paraId="1F607D14" w14:textId="40B16186" w:rsidR="00FD26EA" w:rsidDel="007E6AB8" w:rsidRDefault="00FD26EA">
      <w:pPr>
        <w:spacing w:after="0" w:line="240" w:lineRule="auto"/>
        <w:rPr>
          <w:ins w:id="56" w:author="Ian Pepper" w:date="2015-03-20T11:34:00Z"/>
          <w:del w:id="57" w:author="Jacob Roundy" w:date="2015-03-30T09:38:00Z"/>
          <w:sz w:val="24"/>
        </w:rPr>
      </w:pPr>
      <w:ins w:id="58" w:author="Ian Pepper" w:date="2015-03-20T11:34:00Z">
        <w:del w:id="59" w:author="Jacob Roundy" w:date="2015-03-30T09:38:00Z">
          <w:r w:rsidDel="007E6AB8">
            <w:rPr>
              <w:sz w:val="24"/>
            </w:rPr>
            <w:delText>4 sterile, 9 ml wa</w:delText>
          </w:r>
        </w:del>
      </w:ins>
      <w:ins w:id="60" w:author="Ian Pepper" w:date="2015-03-20T11:45:00Z">
        <w:del w:id="61" w:author="Jacob Roundy" w:date="2015-03-30T09:38:00Z">
          <w:r w:rsidR="00292820" w:rsidDel="007E6AB8">
            <w:rPr>
              <w:sz w:val="24"/>
            </w:rPr>
            <w:delText>t</w:delText>
          </w:r>
        </w:del>
      </w:ins>
      <w:ins w:id="62" w:author="Ian Pepper" w:date="2015-03-20T11:34:00Z">
        <w:del w:id="63" w:author="Jacob Roundy" w:date="2015-03-30T09:38:00Z">
          <w:r w:rsidDel="007E6AB8">
            <w:rPr>
              <w:sz w:val="24"/>
            </w:rPr>
            <w:delText>er blanks for each soil type</w:delText>
          </w:r>
        </w:del>
      </w:ins>
    </w:p>
    <w:p w14:paraId="6892FFD4" w14:textId="7924F549" w:rsidR="00FD26EA" w:rsidDel="007E6AB8" w:rsidRDefault="00FD26EA">
      <w:pPr>
        <w:spacing w:after="0" w:line="240" w:lineRule="auto"/>
        <w:rPr>
          <w:ins w:id="64" w:author="Ian Pepper" w:date="2015-03-20T11:34:00Z"/>
          <w:del w:id="65" w:author="Jacob Roundy" w:date="2015-03-30T09:38:00Z"/>
          <w:sz w:val="24"/>
        </w:rPr>
      </w:pPr>
      <w:ins w:id="66" w:author="Ian Pepper" w:date="2015-03-20T11:34:00Z">
        <w:del w:id="67" w:author="Jacob Roundy" w:date="2015-03-30T09:38:00Z">
          <w:r w:rsidDel="007E6AB8">
            <w:rPr>
              <w:sz w:val="24"/>
            </w:rPr>
            <w:delText>10 sterile, 1 ml pipettes for each soil type</w:delText>
          </w:r>
        </w:del>
      </w:ins>
    </w:p>
    <w:p w14:paraId="7F69DEDC" w14:textId="31FE5C5A" w:rsidR="00FD26EA" w:rsidDel="007E6AB8" w:rsidRDefault="00FD26EA">
      <w:pPr>
        <w:spacing w:after="0" w:line="240" w:lineRule="auto"/>
        <w:rPr>
          <w:ins w:id="68" w:author="Ian Pepper" w:date="2015-03-20T11:34:00Z"/>
          <w:del w:id="69" w:author="Jacob Roundy" w:date="2015-03-30T09:38:00Z"/>
          <w:sz w:val="24"/>
        </w:rPr>
      </w:pPr>
      <w:ins w:id="70" w:author="Ian Pepper" w:date="2015-03-20T11:34:00Z">
        <w:del w:id="71" w:author="Jacob Roundy" w:date="2015-03-30T09:38:00Z">
          <w:r w:rsidDel="007E6AB8">
            <w:rPr>
              <w:sz w:val="24"/>
            </w:rPr>
            <w:delText>Pipette bulb</w:delText>
          </w:r>
        </w:del>
      </w:ins>
    </w:p>
    <w:p w14:paraId="242C7145" w14:textId="0A133F37" w:rsidR="00FD26EA" w:rsidDel="007E6AB8" w:rsidRDefault="00FD26EA">
      <w:pPr>
        <w:spacing w:after="0" w:line="240" w:lineRule="auto"/>
        <w:rPr>
          <w:ins w:id="72" w:author="Ian Pepper" w:date="2015-03-20T11:34:00Z"/>
          <w:del w:id="73" w:author="Jacob Roundy" w:date="2015-03-30T09:38:00Z"/>
          <w:sz w:val="24"/>
        </w:rPr>
      </w:pPr>
      <w:ins w:id="74" w:author="Ian Pepper" w:date="2015-03-20T11:34:00Z">
        <w:del w:id="75" w:author="Jacob Roundy" w:date="2015-03-30T09:38:00Z">
          <w:r w:rsidDel="007E6AB8">
            <w:rPr>
              <w:sz w:val="24"/>
            </w:rPr>
            <w:delText>1 test tube rack</w:delText>
          </w:r>
        </w:del>
      </w:ins>
    </w:p>
    <w:p w14:paraId="640E9880" w14:textId="02A5E15B" w:rsidR="00FD26EA" w:rsidDel="007E6AB8" w:rsidRDefault="00FD26EA">
      <w:pPr>
        <w:spacing w:after="0" w:line="240" w:lineRule="auto"/>
        <w:rPr>
          <w:ins w:id="76" w:author="Ian Pepper" w:date="2015-03-20T11:34:00Z"/>
          <w:del w:id="77" w:author="Jacob Roundy" w:date="2015-03-30T09:38:00Z"/>
          <w:sz w:val="24"/>
        </w:rPr>
      </w:pPr>
      <w:ins w:id="78" w:author="Ian Pepper" w:date="2015-03-20T11:34:00Z">
        <w:del w:id="79" w:author="Jacob Roundy" w:date="2015-03-30T09:38:00Z">
          <w:r w:rsidDel="007E6AB8">
            <w:rPr>
              <w:sz w:val="24"/>
            </w:rPr>
            <w:delText xml:space="preserve">Glass </w:delText>
          </w:r>
        </w:del>
      </w:ins>
      <w:ins w:id="80" w:author="Ian Pepper" w:date="2015-03-20T11:45:00Z">
        <w:del w:id="81" w:author="Jacob Roundy" w:date="2015-03-30T09:38:00Z">
          <w:r w:rsidR="00292820" w:rsidDel="007E6AB8">
            <w:rPr>
              <w:sz w:val="24"/>
            </w:rPr>
            <w:delText>hockey</w:delText>
          </w:r>
        </w:del>
      </w:ins>
      <w:ins w:id="82" w:author="Ian Pepper" w:date="2015-03-20T11:34:00Z">
        <w:del w:id="83" w:author="Jacob Roundy" w:date="2015-03-30T09:38:00Z">
          <w:r w:rsidDel="007E6AB8">
            <w:rPr>
              <w:sz w:val="24"/>
            </w:rPr>
            <w:delText xml:space="preserve"> stick spreader</w:delText>
          </w:r>
        </w:del>
      </w:ins>
    </w:p>
    <w:p w14:paraId="792646E6" w14:textId="4552F1A5" w:rsidR="00FD26EA" w:rsidDel="007E6AB8" w:rsidRDefault="00FD26EA">
      <w:pPr>
        <w:spacing w:after="0" w:line="240" w:lineRule="auto"/>
        <w:rPr>
          <w:ins w:id="84" w:author="Ian Pepper" w:date="2015-03-20T11:34:00Z"/>
          <w:del w:id="85" w:author="Jacob Roundy" w:date="2015-03-30T09:38:00Z"/>
          <w:sz w:val="24"/>
        </w:rPr>
      </w:pPr>
      <w:ins w:id="86" w:author="Ian Pepper" w:date="2015-03-20T11:34:00Z">
        <w:del w:id="87" w:author="Jacob Roundy" w:date="2015-03-30T09:38:00Z">
          <w:r w:rsidDel="007E6AB8">
            <w:rPr>
              <w:sz w:val="24"/>
            </w:rPr>
            <w:delText>Ethyl alcohol for flame sterilization</w:delText>
          </w:r>
        </w:del>
      </w:ins>
    </w:p>
    <w:p w14:paraId="1ED3576C" w14:textId="15F57427" w:rsidR="00FD26EA" w:rsidDel="007E6AB8" w:rsidRDefault="00FD26EA">
      <w:pPr>
        <w:spacing w:after="0" w:line="240" w:lineRule="auto"/>
        <w:rPr>
          <w:ins w:id="88" w:author="Ian Pepper" w:date="2015-03-20T11:34:00Z"/>
          <w:del w:id="89" w:author="Jacob Roundy" w:date="2015-03-30T09:38:00Z"/>
          <w:sz w:val="24"/>
        </w:rPr>
      </w:pPr>
      <w:ins w:id="90" w:author="Ian Pepper" w:date="2015-03-20T11:34:00Z">
        <w:del w:id="91" w:author="Jacob Roundy" w:date="2015-03-30T09:38:00Z">
          <w:r w:rsidDel="007E6AB8">
            <w:rPr>
              <w:sz w:val="24"/>
            </w:rPr>
            <w:delText>Vortex gas burner pre-prepared R</w:delText>
          </w:r>
          <w:r w:rsidDel="007E6AB8">
            <w:rPr>
              <w:sz w:val="24"/>
              <w:vertAlign w:val="subscript"/>
            </w:rPr>
            <w:delText>2</w:delText>
          </w:r>
          <w:r w:rsidDel="007E6AB8">
            <w:rPr>
              <w:sz w:val="24"/>
            </w:rPr>
            <w:delText xml:space="preserve">A agar plates pre-prepared </w:delText>
          </w:r>
        </w:del>
      </w:ins>
      <w:ins w:id="92" w:author="Ian Pepper" w:date="2015-03-20T11:45:00Z">
        <w:del w:id="93" w:author="Jacob Roundy" w:date="2015-03-30T09:38:00Z">
          <w:r w:rsidR="00292820" w:rsidDel="007E6AB8">
            <w:rPr>
              <w:sz w:val="24"/>
            </w:rPr>
            <w:delText>glycerol</w:delText>
          </w:r>
        </w:del>
      </w:ins>
      <w:ins w:id="94" w:author="Ian Pepper" w:date="2015-03-20T11:34:00Z">
        <w:del w:id="95" w:author="Jacob Roundy" w:date="2015-03-30T09:38:00Z">
          <w:r w:rsidDel="007E6AB8">
            <w:rPr>
              <w:sz w:val="24"/>
            </w:rPr>
            <w:delText>-casein agar plates</w:delText>
          </w:r>
        </w:del>
      </w:ins>
    </w:p>
    <w:p w14:paraId="65DDDF66" w14:textId="0475B1E5" w:rsidR="00FD26EA" w:rsidRPr="00FD26EA" w:rsidDel="007E6AB8" w:rsidRDefault="00FD26EA">
      <w:pPr>
        <w:spacing w:after="0" w:line="240" w:lineRule="auto"/>
        <w:rPr>
          <w:del w:id="96" w:author="Jacob Roundy" w:date="2015-03-30T09:38:00Z"/>
          <w:sz w:val="24"/>
        </w:rPr>
      </w:pPr>
    </w:p>
    <w:p w14:paraId="459DD0D4" w14:textId="221D5E37" w:rsidR="002103C5" w:rsidRDefault="00984770" w:rsidP="00B1320A">
      <w:pPr>
        <w:pStyle w:val="ListParagraph"/>
        <w:numPr>
          <w:ilvl w:val="0"/>
          <w:numId w:val="9"/>
        </w:numPr>
        <w:rPr>
          <w:sz w:val="24"/>
        </w:rPr>
      </w:pPr>
      <w:r w:rsidRPr="00B1320A">
        <w:rPr>
          <w:sz w:val="24"/>
        </w:rPr>
        <w:t>First Period:</w:t>
      </w:r>
    </w:p>
    <w:p w14:paraId="04C5107D" w14:textId="77777777" w:rsidR="00915921" w:rsidRDefault="00915921" w:rsidP="002E1255">
      <w:pPr>
        <w:pStyle w:val="ListParagraph"/>
        <w:ind w:left="792"/>
        <w:rPr>
          <w:sz w:val="24"/>
        </w:rPr>
      </w:pPr>
    </w:p>
    <w:p w14:paraId="526135E6" w14:textId="77777777" w:rsidR="002103C5" w:rsidRDefault="002103C5" w:rsidP="002E1255">
      <w:pPr>
        <w:pStyle w:val="ListParagraph"/>
        <w:numPr>
          <w:ilvl w:val="1"/>
          <w:numId w:val="9"/>
        </w:numPr>
        <w:rPr>
          <w:sz w:val="24"/>
        </w:rPr>
      </w:pPr>
      <w:r w:rsidRPr="002103C5">
        <w:rPr>
          <w:sz w:val="24"/>
        </w:rPr>
        <w:t>Preparation of Soil Dilutions for Plating</w:t>
      </w:r>
      <w:del w:id="97" w:author="Andrew Wilkens" w:date="2015-03-12T18:39:00Z">
        <w:r w:rsidDel="00CC4E3A">
          <w:rPr>
            <w:sz w:val="24"/>
          </w:rPr>
          <w:delText>.</w:delText>
        </w:r>
      </w:del>
    </w:p>
    <w:p w14:paraId="17164D6D" w14:textId="77777777" w:rsidR="00915921" w:rsidRDefault="00915921" w:rsidP="002E1255">
      <w:pPr>
        <w:pStyle w:val="ListParagraph"/>
        <w:ind w:left="1224"/>
        <w:rPr>
          <w:sz w:val="24"/>
        </w:rPr>
      </w:pPr>
    </w:p>
    <w:p w14:paraId="765D8D12" w14:textId="77777777" w:rsidR="002103C5" w:rsidRDefault="009536DD" w:rsidP="002E1255">
      <w:pPr>
        <w:pStyle w:val="ListParagraph"/>
        <w:numPr>
          <w:ilvl w:val="2"/>
          <w:numId w:val="9"/>
        </w:numPr>
        <w:rPr>
          <w:sz w:val="24"/>
        </w:rPr>
      </w:pPr>
      <w:r w:rsidRPr="009536DD">
        <w:rPr>
          <w:sz w:val="24"/>
        </w:rPr>
        <w:t>Prepare a dilution s</w:t>
      </w:r>
      <w:r>
        <w:rPr>
          <w:sz w:val="24"/>
        </w:rPr>
        <w:t>eries of each of the soils (</w:t>
      </w:r>
      <w:r w:rsidRPr="002E1255">
        <w:rPr>
          <w:b/>
          <w:sz w:val="24"/>
        </w:rPr>
        <w:t>Figure 2</w:t>
      </w:r>
      <w:r w:rsidRPr="009536DD">
        <w:rPr>
          <w:sz w:val="24"/>
        </w:rPr>
        <w:t>).</w:t>
      </w:r>
    </w:p>
    <w:p w14:paraId="4DA5030C" w14:textId="77777777" w:rsidR="00915921" w:rsidRDefault="00915921" w:rsidP="002E1255">
      <w:pPr>
        <w:pStyle w:val="ListParagraph"/>
        <w:ind w:left="1728"/>
        <w:rPr>
          <w:sz w:val="24"/>
        </w:rPr>
      </w:pPr>
    </w:p>
    <w:p w14:paraId="7DF9E78B" w14:textId="7CFB9B1B" w:rsidR="009536DD" w:rsidRDefault="009536DD" w:rsidP="002E1255">
      <w:pPr>
        <w:pStyle w:val="ListParagraph"/>
        <w:numPr>
          <w:ilvl w:val="3"/>
          <w:numId w:val="9"/>
        </w:numPr>
        <w:rPr>
          <w:sz w:val="24"/>
        </w:rPr>
      </w:pPr>
      <w:r w:rsidRPr="009536DD">
        <w:rPr>
          <w:sz w:val="24"/>
        </w:rPr>
        <w:t xml:space="preserve">For each soil sample, </w:t>
      </w:r>
      <w:del w:id="98" w:author="Ian Pepper" w:date="2015-03-20T11:35:00Z">
        <w:r w:rsidRPr="009536DD" w:rsidDel="00FD26EA">
          <w:rPr>
            <w:sz w:val="24"/>
          </w:rPr>
          <w:delText>suspend</w:delText>
        </w:r>
      </w:del>
      <w:ins w:id="99" w:author="Ian Pepper" w:date="2015-03-20T11:35:00Z">
        <w:r w:rsidR="00FD26EA">
          <w:rPr>
            <w:sz w:val="24"/>
          </w:rPr>
          <w:t>add</w:t>
        </w:r>
      </w:ins>
      <w:r w:rsidRPr="009536DD">
        <w:rPr>
          <w:sz w:val="24"/>
        </w:rPr>
        <w:t xml:space="preserve"> 10</w:t>
      </w:r>
      <w:r w:rsidR="002567D2">
        <w:rPr>
          <w:sz w:val="24"/>
        </w:rPr>
        <w:t xml:space="preserve"> </w:t>
      </w:r>
      <w:r w:rsidRPr="009536DD">
        <w:rPr>
          <w:sz w:val="24"/>
        </w:rPr>
        <w:t xml:space="preserve">g </w:t>
      </w:r>
      <w:ins w:id="100" w:author="Ian Pepper" w:date="2015-03-20T11:36:00Z">
        <w:r w:rsidR="00FD26EA">
          <w:rPr>
            <w:sz w:val="24"/>
          </w:rPr>
          <w:t>of soil in</w:t>
        </w:r>
      </w:ins>
      <w:r w:rsidRPr="009536DD">
        <w:rPr>
          <w:sz w:val="24"/>
        </w:rPr>
        <w:t>to a 95</w:t>
      </w:r>
      <w:ins w:id="101" w:author="Andrew Wilkens" w:date="2015-03-12T18:38:00Z">
        <w:r w:rsidR="00CC4E3A">
          <w:rPr>
            <w:sz w:val="24"/>
          </w:rPr>
          <w:t>-</w:t>
        </w:r>
      </w:ins>
      <w:del w:id="102" w:author="Andrew Wilkens" w:date="2015-03-12T18:38:00Z">
        <w:r w:rsidRPr="009536DD" w:rsidDel="00CC4E3A">
          <w:rPr>
            <w:sz w:val="24"/>
          </w:rPr>
          <w:delText xml:space="preserve"> </w:delText>
        </w:r>
      </w:del>
      <w:r w:rsidRPr="009536DD">
        <w:rPr>
          <w:sz w:val="24"/>
        </w:rPr>
        <w:t>ml water blank. Shake the suspension well.</w:t>
      </w:r>
    </w:p>
    <w:p w14:paraId="4E72C2E4" w14:textId="77777777" w:rsidR="00915921" w:rsidRDefault="00915921" w:rsidP="002E1255">
      <w:pPr>
        <w:pStyle w:val="ListParagraph"/>
        <w:ind w:left="1728"/>
        <w:rPr>
          <w:sz w:val="24"/>
        </w:rPr>
      </w:pPr>
    </w:p>
    <w:p w14:paraId="7734B102" w14:textId="6642D1A5" w:rsidR="009536DD" w:rsidRDefault="009536DD" w:rsidP="002E1255">
      <w:pPr>
        <w:pStyle w:val="ListParagraph"/>
        <w:numPr>
          <w:ilvl w:val="3"/>
          <w:numId w:val="9"/>
        </w:numPr>
        <w:rPr>
          <w:sz w:val="24"/>
        </w:rPr>
      </w:pPr>
      <w:r w:rsidRPr="009536DD">
        <w:rPr>
          <w:sz w:val="24"/>
        </w:rPr>
        <w:t>Before the soil settles in the bottle, remove 1 ml of the suspension with a sterile pipette and add it to a 9</w:t>
      </w:r>
      <w:ins w:id="103" w:author="Andrew Wilkens" w:date="2015-03-12T18:38:00Z">
        <w:r w:rsidR="00CC4E3A">
          <w:rPr>
            <w:sz w:val="24"/>
          </w:rPr>
          <w:t>-</w:t>
        </w:r>
      </w:ins>
      <w:del w:id="104" w:author="Andrew Wilkens" w:date="2015-03-12T18:38:00Z">
        <w:r w:rsidRPr="009536DD" w:rsidDel="00CC4E3A">
          <w:rPr>
            <w:sz w:val="24"/>
          </w:rPr>
          <w:delText xml:space="preserve"> </w:delText>
        </w:r>
      </w:del>
      <w:r w:rsidRPr="009536DD">
        <w:rPr>
          <w:sz w:val="24"/>
        </w:rPr>
        <w:t xml:space="preserve">ml water blank. Vortex </w:t>
      </w:r>
      <w:r w:rsidR="00B6634C">
        <w:rPr>
          <w:sz w:val="24"/>
        </w:rPr>
        <w:t>thoroughly</w:t>
      </w:r>
      <w:r w:rsidRPr="009536DD">
        <w:rPr>
          <w:sz w:val="24"/>
        </w:rPr>
        <w:t>.</w:t>
      </w:r>
    </w:p>
    <w:p w14:paraId="23AB955F" w14:textId="77777777" w:rsidR="00915921" w:rsidRDefault="00915921" w:rsidP="002E1255">
      <w:pPr>
        <w:pStyle w:val="ListParagraph"/>
        <w:ind w:left="1728"/>
        <w:rPr>
          <w:sz w:val="24"/>
        </w:rPr>
      </w:pPr>
    </w:p>
    <w:p w14:paraId="3B77A11F" w14:textId="2C66230F" w:rsidR="009536DD" w:rsidRDefault="009536DD" w:rsidP="002E1255">
      <w:pPr>
        <w:pStyle w:val="ListParagraph"/>
        <w:numPr>
          <w:ilvl w:val="3"/>
          <w:numId w:val="9"/>
        </w:numPr>
        <w:rPr>
          <w:sz w:val="24"/>
        </w:rPr>
      </w:pPr>
      <w:r w:rsidRPr="009536DD">
        <w:rPr>
          <w:sz w:val="24"/>
        </w:rPr>
        <w:t>Repeat the previous step three times, each time with a fresh 9 ml water blank and ster</w:t>
      </w:r>
      <w:r w:rsidR="002567D2">
        <w:rPr>
          <w:sz w:val="24"/>
        </w:rPr>
        <w:t xml:space="preserve">ile pipette. </w:t>
      </w:r>
      <w:ins w:id="105" w:author="Ian Pepper" w:date="2015-03-20T11:36:00Z">
        <w:r w:rsidR="00FD26EA">
          <w:rPr>
            <w:sz w:val="24"/>
          </w:rPr>
          <w:t>Remember to agitate each tube prior to removing the 1 ml sample, so th</w:t>
        </w:r>
      </w:ins>
      <w:ins w:id="106" w:author="Jacob Roundy" w:date="2015-03-30T09:40:00Z">
        <w:r w:rsidR="007E6AB8">
          <w:rPr>
            <w:sz w:val="24"/>
          </w:rPr>
          <w:t>e</w:t>
        </w:r>
      </w:ins>
      <w:ins w:id="107" w:author="Ian Pepper" w:date="2015-03-20T11:36:00Z">
        <w:del w:id="108" w:author="Jacob Roundy" w:date="2015-03-30T09:40:00Z">
          <w:r w:rsidR="00FD26EA" w:rsidDel="007E6AB8">
            <w:rPr>
              <w:sz w:val="24"/>
            </w:rPr>
            <w:delText>at</w:delText>
          </w:r>
        </w:del>
        <w:r w:rsidR="00FD26EA">
          <w:rPr>
            <w:sz w:val="24"/>
          </w:rPr>
          <w:t xml:space="preserve"> soil does not settle. </w:t>
        </w:r>
      </w:ins>
      <w:r w:rsidR="002567D2">
        <w:rPr>
          <w:sz w:val="24"/>
        </w:rPr>
        <w:t xml:space="preserve">This </w:t>
      </w:r>
      <w:r w:rsidRPr="009536DD">
        <w:rPr>
          <w:sz w:val="24"/>
        </w:rPr>
        <w:t>result</w:t>
      </w:r>
      <w:r w:rsidR="002567D2">
        <w:rPr>
          <w:sz w:val="24"/>
        </w:rPr>
        <w:t>s</w:t>
      </w:r>
      <w:r w:rsidRPr="009536DD">
        <w:rPr>
          <w:sz w:val="24"/>
        </w:rPr>
        <w:t xml:space="preserve"> in dilutions of ca. 10</w:t>
      </w:r>
      <w:r w:rsidRPr="002E1255">
        <w:rPr>
          <w:sz w:val="24"/>
          <w:vertAlign w:val="superscript"/>
        </w:rPr>
        <w:t>-1</w:t>
      </w:r>
      <w:r w:rsidRPr="009536DD">
        <w:rPr>
          <w:sz w:val="24"/>
        </w:rPr>
        <w:t>, 10</w:t>
      </w:r>
      <w:r w:rsidRPr="002E1255">
        <w:rPr>
          <w:sz w:val="24"/>
          <w:vertAlign w:val="superscript"/>
        </w:rPr>
        <w:t>-2</w:t>
      </w:r>
      <w:r w:rsidRPr="009536DD">
        <w:rPr>
          <w:sz w:val="24"/>
        </w:rPr>
        <w:t>, 10</w:t>
      </w:r>
      <w:r w:rsidRPr="002E1255">
        <w:rPr>
          <w:sz w:val="24"/>
          <w:vertAlign w:val="superscript"/>
        </w:rPr>
        <w:t>-3</w:t>
      </w:r>
      <w:r w:rsidRPr="009536DD">
        <w:rPr>
          <w:sz w:val="24"/>
        </w:rPr>
        <w:t>, 10</w:t>
      </w:r>
      <w:r w:rsidRPr="002E1255">
        <w:rPr>
          <w:sz w:val="24"/>
          <w:vertAlign w:val="superscript"/>
        </w:rPr>
        <w:t>-4</w:t>
      </w:r>
      <w:r w:rsidRPr="009536DD">
        <w:rPr>
          <w:sz w:val="24"/>
        </w:rPr>
        <w:t>, and 10</w:t>
      </w:r>
      <w:r w:rsidRPr="002E1255">
        <w:rPr>
          <w:sz w:val="24"/>
          <w:vertAlign w:val="superscript"/>
        </w:rPr>
        <w:t>-5</w:t>
      </w:r>
      <w:r w:rsidRPr="009536DD">
        <w:rPr>
          <w:sz w:val="24"/>
        </w:rPr>
        <w:t xml:space="preserve"> g soil ml</w:t>
      </w:r>
      <w:r w:rsidRPr="002E1255">
        <w:rPr>
          <w:sz w:val="24"/>
          <w:vertAlign w:val="superscript"/>
        </w:rPr>
        <w:t>-1</w:t>
      </w:r>
      <w:r w:rsidR="007E4DE7">
        <w:rPr>
          <w:sz w:val="24"/>
        </w:rPr>
        <w:t xml:space="preserve"> (tubes A through</w:t>
      </w:r>
      <w:r w:rsidRPr="009536DD">
        <w:rPr>
          <w:sz w:val="24"/>
        </w:rPr>
        <w:t xml:space="preserve"> E).</w:t>
      </w:r>
    </w:p>
    <w:p w14:paraId="088E309C" w14:textId="77777777" w:rsidR="00915921" w:rsidRDefault="00915921" w:rsidP="002E1255">
      <w:pPr>
        <w:pStyle w:val="ListParagraph"/>
        <w:ind w:left="792"/>
        <w:rPr>
          <w:sz w:val="24"/>
        </w:rPr>
      </w:pPr>
    </w:p>
    <w:p w14:paraId="776D04CA" w14:textId="77777777" w:rsidR="002103C5" w:rsidRDefault="002103C5" w:rsidP="002E1255">
      <w:pPr>
        <w:pStyle w:val="ListParagraph"/>
        <w:numPr>
          <w:ilvl w:val="1"/>
          <w:numId w:val="9"/>
        </w:numPr>
        <w:rPr>
          <w:sz w:val="24"/>
        </w:rPr>
      </w:pPr>
      <w:r w:rsidRPr="002103C5">
        <w:rPr>
          <w:sz w:val="24"/>
        </w:rPr>
        <w:t>Making Spread Plates</w:t>
      </w:r>
      <w:r>
        <w:rPr>
          <w:sz w:val="24"/>
        </w:rPr>
        <w:t xml:space="preserve"> for Bacteria</w:t>
      </w:r>
      <w:del w:id="109" w:author="Andrew Wilkens" w:date="2015-03-12T18:39:00Z">
        <w:r w:rsidDel="00CC4E3A">
          <w:rPr>
            <w:sz w:val="24"/>
          </w:rPr>
          <w:delText>.</w:delText>
        </w:r>
      </w:del>
    </w:p>
    <w:p w14:paraId="51EB9501" w14:textId="77777777" w:rsidR="00915921" w:rsidRDefault="00915921" w:rsidP="002E1255">
      <w:pPr>
        <w:pStyle w:val="ListParagraph"/>
        <w:ind w:left="1224"/>
        <w:rPr>
          <w:sz w:val="24"/>
        </w:rPr>
      </w:pPr>
    </w:p>
    <w:p w14:paraId="2C5DB41E" w14:textId="0D35E55D" w:rsidR="009536DD" w:rsidRDefault="009536DD" w:rsidP="002E1255">
      <w:pPr>
        <w:pStyle w:val="ListParagraph"/>
        <w:numPr>
          <w:ilvl w:val="2"/>
          <w:numId w:val="9"/>
        </w:numPr>
        <w:rPr>
          <w:sz w:val="24"/>
        </w:rPr>
      </w:pPr>
      <w:r w:rsidRPr="009536DD">
        <w:rPr>
          <w:sz w:val="24"/>
        </w:rPr>
        <w:t>Prepare two or three spread plates for each dilution 10</w:t>
      </w:r>
      <w:r w:rsidRPr="002E1255">
        <w:rPr>
          <w:sz w:val="24"/>
          <w:vertAlign w:val="superscript"/>
        </w:rPr>
        <w:t>-3</w:t>
      </w:r>
      <w:r w:rsidRPr="009536DD">
        <w:rPr>
          <w:sz w:val="24"/>
        </w:rPr>
        <w:t>, 10</w:t>
      </w:r>
      <w:r w:rsidRPr="002E1255">
        <w:rPr>
          <w:sz w:val="24"/>
          <w:vertAlign w:val="superscript"/>
        </w:rPr>
        <w:t>-4</w:t>
      </w:r>
      <w:r w:rsidRPr="009536DD">
        <w:rPr>
          <w:sz w:val="24"/>
        </w:rPr>
        <w:t>, 10</w:t>
      </w:r>
      <w:r w:rsidRPr="002E1255">
        <w:rPr>
          <w:sz w:val="24"/>
          <w:vertAlign w:val="superscript"/>
        </w:rPr>
        <w:t>-5</w:t>
      </w:r>
      <w:r w:rsidRPr="009536DD">
        <w:rPr>
          <w:sz w:val="24"/>
        </w:rPr>
        <w:t>, as follows. After vortexing, place a 0.1 ml d</w:t>
      </w:r>
      <w:r w:rsidR="004101F0">
        <w:rPr>
          <w:sz w:val="24"/>
        </w:rPr>
        <w:t>rop of each dilution</w:t>
      </w:r>
      <w:ins w:id="110" w:author="Ian Pepper" w:date="2015-03-20T11:36:00Z">
        <w:r w:rsidR="00FD26EA">
          <w:rPr>
            <w:sz w:val="24"/>
          </w:rPr>
          <w:t>.</w:t>
        </w:r>
      </w:ins>
      <w:r w:rsidR="004101F0">
        <w:rPr>
          <w:sz w:val="24"/>
        </w:rPr>
        <w:t xml:space="preserve"> </w:t>
      </w:r>
      <w:ins w:id="111" w:author="Ian Pepper" w:date="2015-03-20T11:36:00Z">
        <w:del w:id="112" w:author="Jacob Roundy" w:date="2015-03-30T09:40:00Z">
          <w:r w:rsidR="00FD26EA" w:rsidDel="007E6AB8">
            <w:rPr>
              <w:sz w:val="24"/>
            </w:rPr>
            <w:delText xml:space="preserve"> </w:delText>
          </w:r>
        </w:del>
        <w:r w:rsidR="00FD26EA">
          <w:rPr>
            <w:sz w:val="24"/>
          </w:rPr>
          <w:t xml:space="preserve">The use of 0.1 ml </w:t>
        </w:r>
      </w:ins>
      <w:del w:id="113" w:author="Ian Pepper" w:date="2015-03-20T11:37:00Z">
        <w:r w:rsidR="004101F0" w:rsidDel="00FD26EA">
          <w:rPr>
            <w:sz w:val="24"/>
          </w:rPr>
          <w:delText xml:space="preserve">(this </w:delText>
        </w:r>
      </w:del>
      <w:ins w:id="114" w:author="Ian Pepper" w:date="2015-03-20T11:37:00Z">
        <w:del w:id="115" w:author="Jacob Roundy" w:date="2015-03-30T09:40:00Z">
          <w:r w:rsidR="00FD26EA" w:rsidDel="007E6AB8">
            <w:rPr>
              <w:sz w:val="24"/>
            </w:rPr>
            <w:delText xml:space="preserve"> </w:delText>
          </w:r>
        </w:del>
      </w:ins>
      <w:r w:rsidRPr="009536DD">
        <w:rPr>
          <w:sz w:val="24"/>
        </w:rPr>
        <w:t>increase</w:t>
      </w:r>
      <w:r w:rsidR="004101F0">
        <w:rPr>
          <w:sz w:val="24"/>
        </w:rPr>
        <w:t>s the</w:t>
      </w:r>
      <w:r w:rsidRPr="009536DD">
        <w:rPr>
          <w:sz w:val="24"/>
        </w:rPr>
        <w:t xml:space="preserve"> effective dilution by a factor of ten</w:t>
      </w:r>
      <w:ins w:id="116" w:author="Ian Pepper" w:date="2015-03-20T11:37:00Z">
        <w:r w:rsidR="00FD26EA">
          <w:rPr>
            <w:sz w:val="24"/>
          </w:rPr>
          <w:t>,</w:t>
        </w:r>
      </w:ins>
      <w:del w:id="117" w:author="Ian Pepper" w:date="2015-03-20T11:37:00Z">
        <w:r w:rsidRPr="009536DD" w:rsidDel="00FD26EA">
          <w:rPr>
            <w:sz w:val="24"/>
          </w:rPr>
          <w:delText>)</w:delText>
        </w:r>
      </w:del>
      <w:ins w:id="118" w:author="Ian Pepper" w:date="2015-03-20T11:37:00Z">
        <w:r w:rsidR="00FD26EA">
          <w:rPr>
            <w:sz w:val="24"/>
          </w:rPr>
          <w:t xml:space="preserve"> and this is taken into account in the calculation of the number of bacteria contained within the soil </w:t>
        </w:r>
      </w:ins>
      <w:del w:id="119" w:author="Ian Pepper" w:date="2015-03-20T11:38:00Z">
        <w:r w:rsidRPr="009536DD" w:rsidDel="00FD26EA">
          <w:rPr>
            <w:sz w:val="24"/>
          </w:rPr>
          <w:delText xml:space="preserve"> </w:delText>
        </w:r>
      </w:del>
      <w:r w:rsidRPr="009536DD">
        <w:rPr>
          <w:sz w:val="24"/>
        </w:rPr>
        <w:t>to three separate, labeled peptone-yeast agar plates. Inoculate no more than three plates be</w:t>
      </w:r>
      <w:r w:rsidR="004101F0">
        <w:rPr>
          <w:sz w:val="24"/>
        </w:rPr>
        <w:t>fore spreading, as standing</w:t>
      </w:r>
      <w:r w:rsidRPr="009536DD">
        <w:rPr>
          <w:sz w:val="24"/>
        </w:rPr>
        <w:t xml:space="preserve"> allow</w:t>
      </w:r>
      <w:r w:rsidR="004101F0">
        <w:rPr>
          <w:sz w:val="24"/>
        </w:rPr>
        <w:t>s</w:t>
      </w:r>
      <w:r w:rsidRPr="009536DD">
        <w:rPr>
          <w:sz w:val="24"/>
        </w:rPr>
        <w:t xml:space="preserve"> too much liquid to be absorbed into the agar in one spot.</w:t>
      </w:r>
    </w:p>
    <w:p w14:paraId="55C03A61" w14:textId="77777777" w:rsidR="00915921" w:rsidRDefault="00915921" w:rsidP="002E1255">
      <w:pPr>
        <w:pStyle w:val="ListParagraph"/>
        <w:ind w:left="1224"/>
        <w:rPr>
          <w:sz w:val="24"/>
        </w:rPr>
      </w:pPr>
    </w:p>
    <w:p w14:paraId="21D3AAC2" w14:textId="77777777" w:rsidR="009536DD" w:rsidRPr="009536DD" w:rsidRDefault="009536DD" w:rsidP="009536DD">
      <w:pPr>
        <w:pStyle w:val="ListParagraph"/>
        <w:numPr>
          <w:ilvl w:val="2"/>
          <w:numId w:val="9"/>
        </w:numPr>
        <w:rPr>
          <w:sz w:val="24"/>
        </w:rPr>
      </w:pPr>
      <w:r w:rsidRPr="009536DD">
        <w:rPr>
          <w:sz w:val="24"/>
        </w:rPr>
        <w:t>Take the glass hockey stick spreader, dip it in ethanol, and flame the spreader in a Bunsen burner just long enough to ignite the ethanol.</w:t>
      </w:r>
    </w:p>
    <w:p w14:paraId="4A8C6E1C" w14:textId="77777777" w:rsidR="00915921" w:rsidRDefault="00915921" w:rsidP="002E1255">
      <w:pPr>
        <w:pStyle w:val="ListParagraph"/>
        <w:ind w:left="1224"/>
        <w:rPr>
          <w:sz w:val="24"/>
        </w:rPr>
      </w:pPr>
    </w:p>
    <w:p w14:paraId="504A8F5F" w14:textId="68266123" w:rsidR="009536DD" w:rsidRPr="009536DD" w:rsidRDefault="004101F0" w:rsidP="009536DD">
      <w:pPr>
        <w:pStyle w:val="ListParagraph"/>
        <w:numPr>
          <w:ilvl w:val="2"/>
          <w:numId w:val="9"/>
        </w:numPr>
        <w:rPr>
          <w:sz w:val="24"/>
        </w:rPr>
      </w:pPr>
      <w:r>
        <w:rPr>
          <w:sz w:val="24"/>
        </w:rPr>
        <w:t>Move</w:t>
      </w:r>
      <w:r w:rsidR="009536DD" w:rsidRPr="009536DD">
        <w:rPr>
          <w:sz w:val="24"/>
        </w:rPr>
        <w:t xml:space="preserve"> the spreader out </w:t>
      </w:r>
      <w:r>
        <w:rPr>
          <w:sz w:val="24"/>
        </w:rPr>
        <w:t>of the flame and hold it</w:t>
      </w:r>
      <w:r w:rsidR="009536DD" w:rsidRPr="009536DD">
        <w:rPr>
          <w:sz w:val="24"/>
        </w:rPr>
        <w:t xml:space="preserve"> above the first of the inoculated plates </w:t>
      </w:r>
      <w:r>
        <w:rPr>
          <w:sz w:val="24"/>
        </w:rPr>
        <w:t>to allow</w:t>
      </w:r>
      <w:r w:rsidR="009536DD" w:rsidRPr="009536DD">
        <w:rPr>
          <w:sz w:val="24"/>
        </w:rPr>
        <w:t xml:space="preserve"> all of the ethanol to burn off. Then quickly open the plate, holding the lid nearby in one hand. Touch the spreader to the agar away from the inoculum to cool it, and spread the drop of inoculum around on the surface of the agar until all traces of free li</w:t>
      </w:r>
      <w:r>
        <w:rPr>
          <w:sz w:val="24"/>
        </w:rPr>
        <w:t>quid disappear (the surface</w:t>
      </w:r>
      <w:r w:rsidR="009536DD" w:rsidRPr="009536DD">
        <w:rPr>
          <w:sz w:val="24"/>
        </w:rPr>
        <w:t xml:space="preserve"> become</w:t>
      </w:r>
      <w:r>
        <w:rPr>
          <w:sz w:val="24"/>
        </w:rPr>
        <w:t>s</w:t>
      </w:r>
      <w:r w:rsidR="009536DD" w:rsidRPr="009536DD">
        <w:rPr>
          <w:sz w:val="24"/>
        </w:rPr>
        <w:t xml:space="preserve"> somewhat tacky).</w:t>
      </w:r>
    </w:p>
    <w:p w14:paraId="0868FDF8" w14:textId="77777777" w:rsidR="00915921" w:rsidRDefault="00915921" w:rsidP="002E1255">
      <w:pPr>
        <w:pStyle w:val="ListParagraph"/>
        <w:ind w:left="1224"/>
        <w:rPr>
          <w:sz w:val="24"/>
        </w:rPr>
      </w:pPr>
    </w:p>
    <w:p w14:paraId="576B0082" w14:textId="77777777" w:rsidR="009536DD" w:rsidRPr="009536DD" w:rsidRDefault="009536DD" w:rsidP="009536DD">
      <w:pPr>
        <w:pStyle w:val="ListParagraph"/>
        <w:numPr>
          <w:ilvl w:val="2"/>
          <w:numId w:val="9"/>
        </w:numPr>
        <w:rPr>
          <w:sz w:val="24"/>
        </w:rPr>
      </w:pPr>
      <w:r w:rsidRPr="009536DD">
        <w:rPr>
          <w:sz w:val="24"/>
        </w:rPr>
        <w:t>Replace the lid, reflame the spreader, and repeat with the next plate. Work quickly so as not to contaminate the agar with airborne organisms.</w:t>
      </w:r>
    </w:p>
    <w:p w14:paraId="3EE3C5BF" w14:textId="77777777" w:rsidR="00915921" w:rsidRDefault="00915921" w:rsidP="002E1255">
      <w:pPr>
        <w:pStyle w:val="ListParagraph"/>
        <w:ind w:left="1224"/>
        <w:rPr>
          <w:sz w:val="24"/>
        </w:rPr>
      </w:pPr>
    </w:p>
    <w:p w14:paraId="3EFF62A1" w14:textId="218D87B8" w:rsidR="009536DD" w:rsidRPr="002E1255" w:rsidRDefault="009536DD" w:rsidP="002E1255">
      <w:pPr>
        <w:pStyle w:val="ListParagraph"/>
        <w:numPr>
          <w:ilvl w:val="2"/>
          <w:numId w:val="9"/>
        </w:numPr>
        <w:rPr>
          <w:sz w:val="24"/>
        </w:rPr>
      </w:pPr>
      <w:r w:rsidRPr="009536DD">
        <w:rPr>
          <w:sz w:val="24"/>
        </w:rPr>
        <w:t>Incubate the bacteria plates</w:t>
      </w:r>
      <w:ins w:id="120" w:author="Ian Pepper" w:date="2015-03-20T11:38:00Z">
        <w:r w:rsidR="00FD26EA">
          <w:rPr>
            <w:sz w:val="24"/>
          </w:rPr>
          <w:t xml:space="preserve"> </w:t>
        </w:r>
      </w:ins>
      <w:del w:id="121" w:author="Ian Pepper" w:date="2015-03-20T11:38:00Z">
        <w:r w:rsidRPr="009536DD" w:rsidDel="00FD26EA">
          <w:rPr>
            <w:sz w:val="24"/>
          </w:rPr>
          <w:delText xml:space="preserve"> (inver</w:delText>
        </w:r>
        <w:r w:rsidR="00DB38F1" w:rsidDel="00FD26EA">
          <w:rPr>
            <w:sz w:val="24"/>
          </w:rPr>
          <w:delText>ted)</w:delText>
        </w:r>
      </w:del>
      <w:del w:id="122" w:author="Jacob Roundy" w:date="2015-03-30T09:41:00Z">
        <w:r w:rsidR="00DB38F1" w:rsidDel="007E6AB8">
          <w:rPr>
            <w:sz w:val="24"/>
          </w:rPr>
          <w:delText xml:space="preserve"> </w:delText>
        </w:r>
      </w:del>
      <w:r w:rsidR="00DB38F1">
        <w:rPr>
          <w:sz w:val="24"/>
        </w:rPr>
        <w:t>at room temperature for 1 wee</w:t>
      </w:r>
      <w:r w:rsidRPr="009536DD">
        <w:rPr>
          <w:sz w:val="24"/>
        </w:rPr>
        <w:t>k.</w:t>
      </w:r>
      <w:ins w:id="123" w:author="Ian Pepper" w:date="2015-03-20T11:38:00Z">
        <w:r w:rsidR="00FD26EA">
          <w:rPr>
            <w:sz w:val="24"/>
          </w:rPr>
          <w:t xml:space="preserve"> </w:t>
        </w:r>
      </w:ins>
      <w:ins w:id="124" w:author="Jacob Roundy" w:date="2015-03-30T09:42:00Z">
        <w:r w:rsidR="007E6AB8">
          <w:rPr>
            <w:sz w:val="24"/>
          </w:rPr>
          <w:t>Make sure the plates</w:t>
        </w:r>
      </w:ins>
      <w:ins w:id="125" w:author="Ian Pepper" w:date="2015-03-20T11:38:00Z">
        <w:del w:id="126" w:author="Jacob Roundy" w:date="2015-03-30T09:42:00Z">
          <w:r w:rsidR="00FD26EA" w:rsidDel="007E6AB8">
            <w:rPr>
              <w:sz w:val="24"/>
            </w:rPr>
            <w:delText>Plates should be</w:delText>
          </w:r>
        </w:del>
      </w:ins>
      <w:ins w:id="127" w:author="Jacob Roundy" w:date="2015-03-30T09:42:00Z">
        <w:r w:rsidR="007E6AB8">
          <w:rPr>
            <w:sz w:val="24"/>
          </w:rPr>
          <w:t xml:space="preserve"> are</w:t>
        </w:r>
      </w:ins>
      <w:ins w:id="128" w:author="Ian Pepper" w:date="2015-03-20T11:38:00Z">
        <w:r w:rsidR="00FD26EA">
          <w:rPr>
            <w:sz w:val="24"/>
          </w:rPr>
          <w:t xml:space="preserve"> inverted during the incubation to prevent </w:t>
        </w:r>
      </w:ins>
      <w:ins w:id="129" w:author="Ian Pepper" w:date="2015-03-20T11:46:00Z">
        <w:r w:rsidR="00292820">
          <w:rPr>
            <w:sz w:val="24"/>
          </w:rPr>
          <w:t>drops</w:t>
        </w:r>
      </w:ins>
      <w:ins w:id="130" w:author="Ian Pepper" w:date="2015-03-20T11:38:00Z">
        <w:r w:rsidR="00FD26EA">
          <w:rPr>
            <w:sz w:val="24"/>
          </w:rPr>
          <w:t xml:space="preserve"> of moisture </w:t>
        </w:r>
      </w:ins>
      <w:ins w:id="131" w:author="Ian Pepper" w:date="2015-03-20T11:46:00Z">
        <w:r w:rsidR="00292820">
          <w:rPr>
            <w:sz w:val="24"/>
          </w:rPr>
          <w:t>f</w:t>
        </w:r>
      </w:ins>
      <w:ins w:id="132" w:author="Ian Pepper" w:date="2015-03-20T11:38:00Z">
        <w:r w:rsidR="00292820">
          <w:rPr>
            <w:sz w:val="24"/>
          </w:rPr>
          <w:t>rom</w:t>
        </w:r>
        <w:r w:rsidR="00FD26EA">
          <w:rPr>
            <w:sz w:val="24"/>
          </w:rPr>
          <w:t xml:space="preserve"> </w:t>
        </w:r>
      </w:ins>
      <w:ins w:id="133" w:author="Ian Pepper" w:date="2015-03-20T11:46:00Z">
        <w:r w:rsidR="00292820">
          <w:rPr>
            <w:sz w:val="24"/>
          </w:rPr>
          <w:t>condensation</w:t>
        </w:r>
      </w:ins>
      <w:ins w:id="134" w:author="Ian Pepper" w:date="2015-03-20T11:38:00Z">
        <w:r w:rsidR="00FD26EA">
          <w:rPr>
            <w:sz w:val="24"/>
          </w:rPr>
          <w:t xml:space="preserve"> from falling onto the agar surface.</w:t>
        </w:r>
      </w:ins>
    </w:p>
    <w:p w14:paraId="43260222" w14:textId="77777777" w:rsidR="00915921" w:rsidRDefault="00915921" w:rsidP="002E1255">
      <w:pPr>
        <w:pStyle w:val="ListParagraph"/>
        <w:ind w:left="792"/>
        <w:rPr>
          <w:sz w:val="24"/>
        </w:rPr>
      </w:pPr>
    </w:p>
    <w:p w14:paraId="66778770" w14:textId="77777777" w:rsidR="002103C5" w:rsidRDefault="002103C5" w:rsidP="002E1255">
      <w:pPr>
        <w:pStyle w:val="ListParagraph"/>
        <w:numPr>
          <w:ilvl w:val="1"/>
          <w:numId w:val="9"/>
        </w:numPr>
        <w:rPr>
          <w:sz w:val="24"/>
        </w:rPr>
      </w:pPr>
      <w:r w:rsidRPr="002103C5">
        <w:rPr>
          <w:sz w:val="24"/>
        </w:rPr>
        <w:t>Making Spread Plates</w:t>
      </w:r>
      <w:r>
        <w:rPr>
          <w:sz w:val="24"/>
        </w:rPr>
        <w:t xml:space="preserve"> f</w:t>
      </w:r>
      <w:r w:rsidRPr="002103C5">
        <w:rPr>
          <w:sz w:val="24"/>
        </w:rPr>
        <w:t>or Actinomycetes</w:t>
      </w:r>
      <w:del w:id="135" w:author="Andrew Wilkens" w:date="2015-03-12T18:42:00Z">
        <w:r w:rsidDel="008A768E">
          <w:rPr>
            <w:sz w:val="24"/>
          </w:rPr>
          <w:delText>.</w:delText>
        </w:r>
      </w:del>
    </w:p>
    <w:p w14:paraId="242CB2B6" w14:textId="77777777" w:rsidR="00915921" w:rsidRDefault="00915921" w:rsidP="002E1255">
      <w:pPr>
        <w:pStyle w:val="ListParagraph"/>
        <w:ind w:left="1224"/>
        <w:rPr>
          <w:sz w:val="24"/>
        </w:rPr>
      </w:pPr>
    </w:p>
    <w:p w14:paraId="1293C26F" w14:textId="4D9C5B36" w:rsidR="004E549F" w:rsidRDefault="004E549F" w:rsidP="002E1255">
      <w:pPr>
        <w:pStyle w:val="ListParagraph"/>
        <w:numPr>
          <w:ilvl w:val="2"/>
          <w:numId w:val="9"/>
        </w:numPr>
        <w:rPr>
          <w:sz w:val="24"/>
        </w:rPr>
      </w:pPr>
      <w:r w:rsidRPr="004E549F">
        <w:rPr>
          <w:sz w:val="24"/>
        </w:rPr>
        <w:t>Use the dilutions 10</w:t>
      </w:r>
      <w:r w:rsidRPr="004E549F">
        <w:rPr>
          <w:sz w:val="24"/>
          <w:vertAlign w:val="superscript"/>
        </w:rPr>
        <w:t>-2</w:t>
      </w:r>
      <w:r w:rsidRPr="004E549F">
        <w:rPr>
          <w:sz w:val="24"/>
        </w:rPr>
        <w:t>, 10</w:t>
      </w:r>
      <w:r w:rsidRPr="004E549F">
        <w:rPr>
          <w:sz w:val="24"/>
          <w:vertAlign w:val="superscript"/>
        </w:rPr>
        <w:t>-3</w:t>
      </w:r>
      <w:r w:rsidRPr="004E549F">
        <w:rPr>
          <w:sz w:val="24"/>
        </w:rPr>
        <w:t>, and 10</w:t>
      </w:r>
      <w:r w:rsidRPr="004E549F">
        <w:rPr>
          <w:sz w:val="24"/>
          <w:vertAlign w:val="superscript"/>
        </w:rPr>
        <w:t>-4</w:t>
      </w:r>
      <w:r w:rsidR="004101F0">
        <w:rPr>
          <w:sz w:val="24"/>
        </w:rPr>
        <w:t xml:space="preserve"> from the previous steps. Spread</w:t>
      </w:r>
      <w:r w:rsidRPr="004E549F">
        <w:rPr>
          <w:sz w:val="24"/>
        </w:rPr>
        <w:t xml:space="preserve"> </w:t>
      </w:r>
      <w:r w:rsidR="004101F0">
        <w:rPr>
          <w:sz w:val="24"/>
        </w:rPr>
        <w:t xml:space="preserve">plate </w:t>
      </w:r>
      <w:r w:rsidRPr="004E549F">
        <w:rPr>
          <w:sz w:val="24"/>
        </w:rPr>
        <w:t>0.1 ml of vortexed suspension on glycero</w:t>
      </w:r>
      <w:r w:rsidR="004101F0">
        <w:rPr>
          <w:sz w:val="24"/>
        </w:rPr>
        <w:t>l-casein p</w:t>
      </w:r>
      <w:ins w:id="136" w:author="Andrew Wilkens" w:date="2015-03-12T18:44:00Z">
        <w:r w:rsidR="008A768E">
          <w:rPr>
            <w:sz w:val="24"/>
          </w:rPr>
          <w:t>lat</w:t>
        </w:r>
      </w:ins>
      <w:del w:id="137" w:author="Andrew Wilkens" w:date="2015-03-12T18:44:00Z">
        <w:r w:rsidR="004101F0" w:rsidDel="008A768E">
          <w:rPr>
            <w:sz w:val="24"/>
          </w:rPr>
          <w:delText>ast</w:delText>
        </w:r>
      </w:del>
      <w:r w:rsidR="004101F0">
        <w:rPr>
          <w:sz w:val="24"/>
        </w:rPr>
        <w:t>es as before, making</w:t>
      </w:r>
      <w:r w:rsidRPr="004E549F">
        <w:rPr>
          <w:sz w:val="24"/>
        </w:rPr>
        <w:t xml:space="preserve"> three replicates for each dilution.</w:t>
      </w:r>
      <w:ins w:id="138" w:author="Ian Pepper" w:date="2015-03-20T11:39:00Z">
        <w:r w:rsidR="00FD26EA">
          <w:rPr>
            <w:sz w:val="24"/>
          </w:rPr>
          <w:t xml:space="preserve"> The lower dilutions are used</w:t>
        </w:r>
      </w:ins>
      <w:ins w:id="139" w:author="Jacob Roundy" w:date="2015-03-30T09:42:00Z">
        <w:r w:rsidR="007E6AB8">
          <w:rPr>
            <w:sz w:val="24"/>
          </w:rPr>
          <w:t>,</w:t>
        </w:r>
      </w:ins>
      <w:ins w:id="140" w:author="Ian Pepper" w:date="2015-03-20T11:39:00Z">
        <w:r w:rsidR="00FD26EA">
          <w:rPr>
            <w:sz w:val="24"/>
          </w:rPr>
          <w:t xml:space="preserve"> since actinomycetes are typically one </w:t>
        </w:r>
      </w:ins>
      <w:ins w:id="141" w:author="Ian Pepper" w:date="2015-03-20T11:46:00Z">
        <w:r w:rsidR="00292820">
          <w:rPr>
            <w:sz w:val="24"/>
          </w:rPr>
          <w:t>tenth</w:t>
        </w:r>
      </w:ins>
      <w:ins w:id="142" w:author="Ian Pepper" w:date="2015-03-20T11:39:00Z">
        <w:r w:rsidR="00FD26EA">
          <w:rPr>
            <w:sz w:val="24"/>
          </w:rPr>
          <w:t xml:space="preserve"> of the total bacterial population.</w:t>
        </w:r>
      </w:ins>
    </w:p>
    <w:p w14:paraId="61D0BA38" w14:textId="77777777" w:rsidR="00915921" w:rsidRDefault="00915921" w:rsidP="002E1255">
      <w:pPr>
        <w:pStyle w:val="ListParagraph"/>
        <w:ind w:left="1224"/>
        <w:rPr>
          <w:sz w:val="24"/>
        </w:rPr>
      </w:pPr>
    </w:p>
    <w:p w14:paraId="4996E1A2" w14:textId="22752AC7" w:rsidR="004E549F" w:rsidRPr="002103C5" w:rsidRDefault="004E549F" w:rsidP="002E1255">
      <w:pPr>
        <w:pStyle w:val="ListParagraph"/>
        <w:numPr>
          <w:ilvl w:val="2"/>
          <w:numId w:val="9"/>
        </w:numPr>
        <w:rPr>
          <w:sz w:val="24"/>
        </w:rPr>
      </w:pPr>
      <w:r w:rsidRPr="004E549F">
        <w:rPr>
          <w:sz w:val="24"/>
        </w:rPr>
        <w:t>Incubate the actinomycete plates (inver</w:t>
      </w:r>
      <w:r w:rsidR="00DB38F1">
        <w:rPr>
          <w:sz w:val="24"/>
        </w:rPr>
        <w:t>ted) at room temperature for 2 wee</w:t>
      </w:r>
      <w:r w:rsidRPr="004E549F">
        <w:rPr>
          <w:sz w:val="24"/>
        </w:rPr>
        <w:t>ks</w:t>
      </w:r>
      <w:r>
        <w:rPr>
          <w:sz w:val="24"/>
        </w:rPr>
        <w:t>.</w:t>
      </w:r>
    </w:p>
    <w:p w14:paraId="1F84E8D6" w14:textId="77777777" w:rsidR="00915921" w:rsidRDefault="00915921" w:rsidP="002E1255">
      <w:pPr>
        <w:pStyle w:val="ListParagraph"/>
        <w:ind w:left="360"/>
        <w:rPr>
          <w:sz w:val="24"/>
        </w:rPr>
      </w:pPr>
    </w:p>
    <w:p w14:paraId="3C5ADE5E" w14:textId="77777777" w:rsidR="004E549F" w:rsidRDefault="004E549F" w:rsidP="002E1255">
      <w:pPr>
        <w:pStyle w:val="ListParagraph"/>
        <w:numPr>
          <w:ilvl w:val="0"/>
          <w:numId w:val="9"/>
        </w:numPr>
        <w:rPr>
          <w:sz w:val="24"/>
        </w:rPr>
      </w:pPr>
      <w:r>
        <w:rPr>
          <w:sz w:val="24"/>
        </w:rPr>
        <w:t>Second Period:</w:t>
      </w:r>
      <w:r w:rsidRPr="004E549F">
        <w:t xml:space="preserve"> </w:t>
      </w:r>
    </w:p>
    <w:p w14:paraId="48E52233" w14:textId="77777777" w:rsidR="00915921" w:rsidRDefault="00915921" w:rsidP="002E1255">
      <w:pPr>
        <w:pStyle w:val="ListParagraph"/>
        <w:ind w:left="792"/>
        <w:rPr>
          <w:sz w:val="24"/>
        </w:rPr>
      </w:pPr>
    </w:p>
    <w:p w14:paraId="05117FD0" w14:textId="77777777" w:rsidR="004E549F" w:rsidRDefault="004E549F" w:rsidP="002E1255">
      <w:pPr>
        <w:pStyle w:val="ListParagraph"/>
        <w:numPr>
          <w:ilvl w:val="1"/>
          <w:numId w:val="9"/>
        </w:numPr>
        <w:rPr>
          <w:sz w:val="24"/>
        </w:rPr>
      </w:pPr>
      <w:r w:rsidRPr="004E549F">
        <w:rPr>
          <w:sz w:val="24"/>
        </w:rPr>
        <w:t>Counting Bacteria (after 1 week incubation)</w:t>
      </w:r>
      <w:del w:id="143" w:author="Andrew Wilkens" w:date="2015-03-12T18:54:00Z">
        <w:r w:rsidRPr="004E549F" w:rsidDel="00835D4F">
          <w:rPr>
            <w:sz w:val="24"/>
          </w:rPr>
          <w:delText>.</w:delText>
        </w:r>
      </w:del>
    </w:p>
    <w:p w14:paraId="195DCACF" w14:textId="77777777" w:rsidR="00915921" w:rsidRDefault="00915921" w:rsidP="002E1255">
      <w:pPr>
        <w:pStyle w:val="ListParagraph"/>
        <w:ind w:left="1224"/>
        <w:rPr>
          <w:sz w:val="24"/>
        </w:rPr>
      </w:pPr>
    </w:p>
    <w:p w14:paraId="0B6102DE" w14:textId="0263F765" w:rsidR="003C143D" w:rsidRDefault="003C143D" w:rsidP="002E1255">
      <w:pPr>
        <w:pStyle w:val="ListParagraph"/>
        <w:numPr>
          <w:ilvl w:val="2"/>
          <w:numId w:val="9"/>
        </w:numPr>
        <w:rPr>
          <w:sz w:val="24"/>
        </w:rPr>
      </w:pPr>
      <w:r w:rsidRPr="003C143D">
        <w:rPr>
          <w:sz w:val="24"/>
        </w:rPr>
        <w:t xml:space="preserve">Examine all of the bacteria plates carefully. Note </w:t>
      </w:r>
      <w:r w:rsidR="00BE4C9F">
        <w:rPr>
          <w:sz w:val="24"/>
        </w:rPr>
        <w:t xml:space="preserve">the </w:t>
      </w:r>
      <w:r w:rsidRPr="003C143D">
        <w:rPr>
          <w:sz w:val="24"/>
        </w:rPr>
        <w:t>differences in colony size and shape. When grown on agar, bacteria produce slimy colonies ran</w:t>
      </w:r>
      <w:r w:rsidR="00BE4C9F">
        <w:rPr>
          <w:sz w:val="24"/>
        </w:rPr>
        <w:t>ging from colorless to brightly-</w:t>
      </w:r>
      <w:r w:rsidRPr="003C143D">
        <w:rPr>
          <w:sz w:val="24"/>
        </w:rPr>
        <w:t xml:space="preserve">colored orange, yellow, or pink colonies. In contrast, actinomycetes have </w:t>
      </w:r>
      <w:r w:rsidR="00BE4C9F">
        <w:rPr>
          <w:sz w:val="24"/>
        </w:rPr>
        <w:t>a filamentous growth habit that</w:t>
      </w:r>
      <w:r w:rsidRPr="003C143D">
        <w:rPr>
          <w:sz w:val="24"/>
        </w:rPr>
        <w:t xml:space="preserve"> makes it possible to visually distinguish them from the bacteria. Actinomycete colonies are chalky, firm</w:t>
      </w:r>
      <w:r w:rsidR="00BE4C9F">
        <w:rPr>
          <w:sz w:val="24"/>
        </w:rPr>
        <w:t>, leathery, and</w:t>
      </w:r>
      <w:r w:rsidRPr="003C143D">
        <w:rPr>
          <w:sz w:val="24"/>
        </w:rPr>
        <w:t xml:space="preserve"> break under pressure. In c</w:t>
      </w:r>
      <w:r w:rsidR="00BE4C9F">
        <w:rPr>
          <w:sz w:val="24"/>
        </w:rPr>
        <w:t>ontrast, bacterial colonies</w:t>
      </w:r>
      <w:r w:rsidRPr="003C143D">
        <w:rPr>
          <w:sz w:val="24"/>
        </w:rPr>
        <w:t xml:space="preserve"> smear under </w:t>
      </w:r>
      <w:r w:rsidR="00292820" w:rsidRPr="003C143D">
        <w:rPr>
          <w:sz w:val="24"/>
        </w:rPr>
        <w:t>pressure.</w:t>
      </w:r>
      <w:ins w:id="144" w:author="Ian Pepper" w:date="2015-03-20T11:46:00Z">
        <w:r w:rsidR="00292820">
          <w:rPr>
            <w:sz w:val="24"/>
          </w:rPr>
          <w:t xml:space="preserve"> </w:t>
        </w:r>
      </w:ins>
      <w:ins w:id="145" w:author="Ian Pepper" w:date="2015-03-20T11:40:00Z">
        <w:r w:rsidR="00292820">
          <w:rPr>
            <w:sz w:val="24"/>
          </w:rPr>
          <w:t>Thus</w:t>
        </w:r>
      </w:ins>
      <w:ins w:id="146" w:author="Jacob Roundy" w:date="2015-03-30T09:44:00Z">
        <w:r w:rsidR="007E6AB8">
          <w:rPr>
            <w:sz w:val="24"/>
          </w:rPr>
          <w:t>,</w:t>
        </w:r>
      </w:ins>
      <w:ins w:id="147" w:author="Ian Pepper" w:date="2015-03-20T11:40:00Z">
        <w:r w:rsidR="00FD26EA">
          <w:rPr>
            <w:sz w:val="24"/>
          </w:rPr>
          <w:t xml:space="preserve"> touching any colony with a sterilized loop allows for actinomycete colonies to be distinguished.</w:t>
        </w:r>
      </w:ins>
    </w:p>
    <w:p w14:paraId="3E3A173B" w14:textId="77777777" w:rsidR="00915921" w:rsidRDefault="00915921" w:rsidP="002E1255">
      <w:pPr>
        <w:pStyle w:val="ListParagraph"/>
        <w:ind w:left="1224"/>
        <w:rPr>
          <w:sz w:val="24"/>
        </w:rPr>
      </w:pPr>
    </w:p>
    <w:p w14:paraId="23B7A9E2" w14:textId="13732842" w:rsidR="003C143D" w:rsidRPr="003C143D" w:rsidRDefault="003C143D" w:rsidP="003C143D">
      <w:pPr>
        <w:pStyle w:val="ListParagraph"/>
        <w:numPr>
          <w:ilvl w:val="2"/>
          <w:numId w:val="9"/>
        </w:numPr>
        <w:rPr>
          <w:sz w:val="24"/>
        </w:rPr>
      </w:pPr>
      <w:r w:rsidRPr="003C143D">
        <w:rPr>
          <w:sz w:val="24"/>
        </w:rPr>
        <w:t>Count the total number of bacterial colonies (CFUs) for each plate, including any actinomycetes. Average the totals for each dilution. Count only th</w:t>
      </w:r>
      <w:r w:rsidR="00BE4C9F">
        <w:rPr>
          <w:sz w:val="24"/>
        </w:rPr>
        <w:t>e</w:t>
      </w:r>
      <w:r w:rsidRPr="003C143D">
        <w:rPr>
          <w:sz w:val="24"/>
        </w:rPr>
        <w:t xml:space="preserve"> plates </w:t>
      </w:r>
      <w:r w:rsidR="00BE4C9F">
        <w:rPr>
          <w:sz w:val="24"/>
        </w:rPr>
        <w:t>with</w:t>
      </w:r>
      <w:r w:rsidRPr="003C143D">
        <w:rPr>
          <w:sz w:val="24"/>
        </w:rPr>
        <w:t xml:space="preserve"> </w:t>
      </w:r>
      <w:r w:rsidR="006973E9">
        <w:rPr>
          <w:sz w:val="24"/>
        </w:rPr>
        <w:t xml:space="preserve">a </w:t>
      </w:r>
      <w:r w:rsidR="00BE4C9F">
        <w:rPr>
          <w:sz w:val="24"/>
        </w:rPr>
        <w:t xml:space="preserve">countable </w:t>
      </w:r>
      <w:r w:rsidRPr="003C143D">
        <w:rPr>
          <w:sz w:val="24"/>
        </w:rPr>
        <w:t>dilution (30-200 colonies per plate).</w:t>
      </w:r>
    </w:p>
    <w:p w14:paraId="5599F678" w14:textId="77777777" w:rsidR="00915921" w:rsidRDefault="00915921" w:rsidP="002E1255">
      <w:pPr>
        <w:pStyle w:val="ListParagraph"/>
        <w:ind w:left="1224"/>
        <w:rPr>
          <w:sz w:val="24"/>
        </w:rPr>
      </w:pPr>
    </w:p>
    <w:p w14:paraId="57FD1586" w14:textId="0D0D831D" w:rsidR="003C143D" w:rsidRDefault="003C143D" w:rsidP="002E1255">
      <w:pPr>
        <w:pStyle w:val="ListParagraph"/>
        <w:numPr>
          <w:ilvl w:val="2"/>
          <w:numId w:val="9"/>
        </w:numPr>
        <w:rPr>
          <w:sz w:val="24"/>
        </w:rPr>
      </w:pPr>
      <w:r w:rsidRPr="003C143D">
        <w:rPr>
          <w:sz w:val="24"/>
        </w:rPr>
        <w:t>Calculate the sample mean of CFUs per g</w:t>
      </w:r>
      <w:r w:rsidR="00BE4C9F">
        <w:rPr>
          <w:sz w:val="24"/>
        </w:rPr>
        <w:t>ram of dry soil for each of the</w:t>
      </w:r>
      <w:r w:rsidRPr="003C143D">
        <w:rPr>
          <w:sz w:val="24"/>
        </w:rPr>
        <w:t xml:space="preserve"> soils.</w:t>
      </w:r>
    </w:p>
    <w:p w14:paraId="0E9130BD" w14:textId="77777777" w:rsidR="00915921" w:rsidRDefault="00915921" w:rsidP="002E1255">
      <w:pPr>
        <w:pStyle w:val="ListParagraph"/>
        <w:ind w:left="792"/>
        <w:rPr>
          <w:sz w:val="24"/>
        </w:rPr>
      </w:pPr>
    </w:p>
    <w:p w14:paraId="232F8807" w14:textId="77777777" w:rsidR="003C143D" w:rsidRDefault="003C143D" w:rsidP="002E1255">
      <w:pPr>
        <w:pStyle w:val="ListParagraph"/>
        <w:numPr>
          <w:ilvl w:val="1"/>
          <w:numId w:val="9"/>
        </w:numPr>
        <w:rPr>
          <w:sz w:val="24"/>
        </w:rPr>
      </w:pPr>
      <w:r>
        <w:rPr>
          <w:sz w:val="24"/>
        </w:rPr>
        <w:t>Is</w:t>
      </w:r>
      <w:r w:rsidRPr="003C143D">
        <w:rPr>
          <w:sz w:val="24"/>
        </w:rPr>
        <w:t>olation of Pure Cultures</w:t>
      </w:r>
      <w:del w:id="148" w:author="Andrew Wilkens" w:date="2015-03-12T18:55:00Z">
        <w:r w:rsidDel="00835D4F">
          <w:rPr>
            <w:sz w:val="24"/>
          </w:rPr>
          <w:delText>.</w:delText>
        </w:r>
      </w:del>
    </w:p>
    <w:p w14:paraId="73077FA6" w14:textId="77777777" w:rsidR="00915921" w:rsidRDefault="00915921" w:rsidP="002E1255">
      <w:pPr>
        <w:pStyle w:val="ListParagraph"/>
        <w:ind w:left="1224"/>
        <w:rPr>
          <w:sz w:val="24"/>
        </w:rPr>
      </w:pPr>
    </w:p>
    <w:p w14:paraId="71823FEB" w14:textId="16B747AA" w:rsidR="003C143D" w:rsidRPr="003C143D" w:rsidRDefault="003C143D" w:rsidP="003C143D">
      <w:pPr>
        <w:pStyle w:val="ListParagraph"/>
        <w:numPr>
          <w:ilvl w:val="2"/>
          <w:numId w:val="9"/>
        </w:numPr>
        <w:rPr>
          <w:sz w:val="24"/>
        </w:rPr>
      </w:pPr>
      <w:r w:rsidRPr="003C143D">
        <w:rPr>
          <w:sz w:val="24"/>
        </w:rPr>
        <w:t>Select</w:t>
      </w:r>
      <w:r w:rsidR="003504FF">
        <w:rPr>
          <w:sz w:val="24"/>
        </w:rPr>
        <w:t xml:space="preserve"> </w:t>
      </w:r>
      <w:ins w:id="149" w:author="Ian Pepper" w:date="2015-03-20T11:40:00Z">
        <w:r w:rsidR="00725818">
          <w:rPr>
            <w:sz w:val="24"/>
          </w:rPr>
          <w:t xml:space="preserve">at least </w:t>
        </w:r>
      </w:ins>
      <w:r w:rsidR="003504FF">
        <w:rPr>
          <w:sz w:val="24"/>
        </w:rPr>
        <w:t>5</w:t>
      </w:r>
      <w:r w:rsidRPr="003C143D">
        <w:rPr>
          <w:sz w:val="24"/>
        </w:rPr>
        <w:t xml:space="preserve"> individual bacterial colonies from any of the plates. </w:t>
      </w:r>
      <w:ins w:id="150" w:author="Ian Pepper" w:date="2015-03-20T11:40:00Z">
        <w:r w:rsidR="00725818">
          <w:rPr>
            <w:sz w:val="24"/>
          </w:rPr>
          <w:t xml:space="preserve">More colonies can be selected if there is particular interest in the soil. </w:t>
        </w:r>
      </w:ins>
      <w:r w:rsidRPr="003C143D">
        <w:rPr>
          <w:sz w:val="24"/>
        </w:rPr>
        <w:t xml:space="preserve">Use </w:t>
      </w:r>
      <w:r w:rsidR="003504FF">
        <w:rPr>
          <w:sz w:val="24"/>
        </w:rPr>
        <w:t>a high dilution plate, as it</w:t>
      </w:r>
      <w:r w:rsidRPr="003C143D">
        <w:rPr>
          <w:sz w:val="24"/>
        </w:rPr>
        <w:t xml:space="preserve"> tend</w:t>
      </w:r>
      <w:r w:rsidR="003504FF">
        <w:rPr>
          <w:sz w:val="24"/>
        </w:rPr>
        <w:t>s</w:t>
      </w:r>
      <w:r w:rsidRPr="003C143D">
        <w:rPr>
          <w:sz w:val="24"/>
        </w:rPr>
        <w:t xml:space="preserve"> to h</w:t>
      </w:r>
      <w:r w:rsidR="003504FF">
        <w:rPr>
          <w:sz w:val="24"/>
        </w:rPr>
        <w:t xml:space="preserve">ave pure colonies that are </w:t>
      </w:r>
      <w:r w:rsidRPr="003C143D">
        <w:rPr>
          <w:sz w:val="24"/>
        </w:rPr>
        <w:t>separated</w:t>
      </w:r>
      <w:r w:rsidR="003504FF">
        <w:rPr>
          <w:sz w:val="24"/>
        </w:rPr>
        <w:t xml:space="preserve"> well</w:t>
      </w:r>
      <w:r w:rsidRPr="003C143D">
        <w:rPr>
          <w:sz w:val="24"/>
        </w:rPr>
        <w:t>. Cho</w:t>
      </w:r>
      <w:r w:rsidR="003504FF">
        <w:rPr>
          <w:sz w:val="24"/>
        </w:rPr>
        <w:t>ose only colonies that are well-</w:t>
      </w:r>
      <w:r w:rsidRPr="003C143D">
        <w:rPr>
          <w:sz w:val="24"/>
        </w:rPr>
        <w:t>separated from neighboring colonies and look morphologically distinct from each other. Include an actinomycete as one of the colonies.</w:t>
      </w:r>
    </w:p>
    <w:p w14:paraId="01B8FDF7" w14:textId="77777777" w:rsidR="00915921" w:rsidRDefault="00915921" w:rsidP="002E1255">
      <w:pPr>
        <w:pStyle w:val="ListParagraph"/>
        <w:ind w:left="1224"/>
        <w:rPr>
          <w:sz w:val="24"/>
        </w:rPr>
      </w:pPr>
    </w:p>
    <w:p w14:paraId="2CDB103C" w14:textId="61795433" w:rsidR="003C143D" w:rsidRPr="003C143D" w:rsidRDefault="003504FF" w:rsidP="003C143D">
      <w:pPr>
        <w:pStyle w:val="ListParagraph"/>
        <w:numPr>
          <w:ilvl w:val="2"/>
          <w:numId w:val="9"/>
        </w:numPr>
        <w:rPr>
          <w:sz w:val="24"/>
        </w:rPr>
      </w:pPr>
      <w:r>
        <w:rPr>
          <w:sz w:val="24"/>
        </w:rPr>
        <w:t>Sterilize the</w:t>
      </w:r>
      <w:r w:rsidR="003C143D" w:rsidRPr="003C143D">
        <w:rPr>
          <w:sz w:val="24"/>
        </w:rPr>
        <w:t xml:space="preserve"> loop by dipping it in alcohol and flaming it.</w:t>
      </w:r>
    </w:p>
    <w:p w14:paraId="30F3AD8B" w14:textId="77777777" w:rsidR="00915921" w:rsidRDefault="00915921" w:rsidP="002E1255">
      <w:pPr>
        <w:pStyle w:val="ListParagraph"/>
        <w:ind w:left="1224"/>
        <w:rPr>
          <w:sz w:val="24"/>
        </w:rPr>
      </w:pPr>
    </w:p>
    <w:p w14:paraId="6B0A9CFE" w14:textId="77777777" w:rsidR="003C143D" w:rsidRPr="003C143D" w:rsidRDefault="003C143D" w:rsidP="003C143D">
      <w:pPr>
        <w:pStyle w:val="ListParagraph"/>
        <w:numPr>
          <w:ilvl w:val="2"/>
          <w:numId w:val="9"/>
        </w:numPr>
        <w:rPr>
          <w:sz w:val="24"/>
        </w:rPr>
      </w:pPr>
      <w:r w:rsidRPr="003C143D">
        <w:rPr>
          <w:sz w:val="24"/>
        </w:rPr>
        <w:t>Quickly open the Petri dish of interest, and touch the loop to a bare spot in the agar to cool it. Then, remove a small amount of a colony of interest onto the loop.</w:t>
      </w:r>
    </w:p>
    <w:p w14:paraId="0F558BE9" w14:textId="77777777" w:rsidR="00915921" w:rsidRDefault="00915921" w:rsidP="002E1255">
      <w:pPr>
        <w:pStyle w:val="ListParagraph"/>
        <w:ind w:left="1224"/>
        <w:rPr>
          <w:sz w:val="24"/>
        </w:rPr>
      </w:pPr>
    </w:p>
    <w:p w14:paraId="1135BC41" w14:textId="568CCC54" w:rsidR="003C143D" w:rsidRPr="003C143D" w:rsidRDefault="003C143D" w:rsidP="003C143D">
      <w:pPr>
        <w:pStyle w:val="ListParagraph"/>
        <w:numPr>
          <w:ilvl w:val="2"/>
          <w:numId w:val="9"/>
        </w:numPr>
        <w:rPr>
          <w:sz w:val="24"/>
        </w:rPr>
      </w:pPr>
      <w:r w:rsidRPr="003C143D">
        <w:rPr>
          <w:sz w:val="24"/>
        </w:rPr>
        <w:t>Open a fresh peptone-yeast plate and quickly make a streak</w:t>
      </w:r>
      <w:r w:rsidR="0093727B">
        <w:rPr>
          <w:sz w:val="24"/>
        </w:rPr>
        <w:t>, as shown by s</w:t>
      </w:r>
      <w:r w:rsidRPr="003C143D">
        <w:rPr>
          <w:sz w:val="24"/>
        </w:rPr>
        <w:t xml:space="preserve">treak A in </w:t>
      </w:r>
      <w:r w:rsidRPr="002E1255">
        <w:rPr>
          <w:b/>
          <w:sz w:val="24"/>
        </w:rPr>
        <w:t>Figure 3</w:t>
      </w:r>
      <w:r w:rsidRPr="003C143D">
        <w:rPr>
          <w:sz w:val="24"/>
        </w:rPr>
        <w:t>.</w:t>
      </w:r>
    </w:p>
    <w:p w14:paraId="5FE52F07" w14:textId="77777777" w:rsidR="00915921" w:rsidRDefault="00915921" w:rsidP="002E1255">
      <w:pPr>
        <w:pStyle w:val="ListParagraph"/>
        <w:ind w:left="1224"/>
        <w:rPr>
          <w:sz w:val="24"/>
        </w:rPr>
      </w:pPr>
    </w:p>
    <w:p w14:paraId="5583C661" w14:textId="52199D49" w:rsidR="003C143D" w:rsidRPr="003C143D" w:rsidRDefault="003C143D" w:rsidP="003C143D">
      <w:pPr>
        <w:pStyle w:val="ListParagraph"/>
        <w:numPr>
          <w:ilvl w:val="2"/>
          <w:numId w:val="9"/>
        </w:numPr>
        <w:rPr>
          <w:sz w:val="24"/>
        </w:rPr>
      </w:pPr>
      <w:r w:rsidRPr="003C143D">
        <w:rPr>
          <w:sz w:val="24"/>
        </w:rPr>
        <w:t xml:space="preserve">Sterilize the loop again, touch a bare spot on the agar on the new plate, and make </w:t>
      </w:r>
      <w:r w:rsidR="0093727B">
        <w:rPr>
          <w:sz w:val="24"/>
        </w:rPr>
        <w:t>a streak like s</w:t>
      </w:r>
      <w:r w:rsidRPr="003C143D">
        <w:rPr>
          <w:sz w:val="24"/>
        </w:rPr>
        <w:t>treak B</w:t>
      </w:r>
      <w:r w:rsidR="0093727B">
        <w:rPr>
          <w:sz w:val="24"/>
        </w:rPr>
        <w:t xml:space="preserve"> in </w:t>
      </w:r>
      <w:r w:rsidR="0093727B" w:rsidRPr="002E1255">
        <w:rPr>
          <w:b/>
          <w:sz w:val="24"/>
        </w:rPr>
        <w:t>Figure 3</w:t>
      </w:r>
      <w:r w:rsidR="0093727B">
        <w:rPr>
          <w:sz w:val="24"/>
        </w:rPr>
        <w:t>, crossing s</w:t>
      </w:r>
      <w:r w:rsidRPr="003C143D">
        <w:rPr>
          <w:sz w:val="24"/>
        </w:rPr>
        <w:t>treak A only on the fi</w:t>
      </w:r>
      <w:r w:rsidR="0093727B">
        <w:rPr>
          <w:sz w:val="24"/>
        </w:rPr>
        <w:t>rst pass. If</w:t>
      </w:r>
      <w:r w:rsidRPr="003C143D">
        <w:rPr>
          <w:sz w:val="24"/>
        </w:rPr>
        <w:t xml:space="preserve"> </w:t>
      </w:r>
      <w:r w:rsidR="0093727B">
        <w:rPr>
          <w:sz w:val="24"/>
        </w:rPr>
        <w:t xml:space="preserve">streak </w:t>
      </w:r>
      <w:r w:rsidRPr="003C143D">
        <w:rPr>
          <w:sz w:val="24"/>
        </w:rPr>
        <w:t xml:space="preserve">A </w:t>
      </w:r>
      <w:r w:rsidR="0093727B">
        <w:rPr>
          <w:sz w:val="24"/>
        </w:rPr>
        <w:t xml:space="preserve">is crossed again, then </w:t>
      </w:r>
      <w:r w:rsidRPr="003C143D">
        <w:rPr>
          <w:sz w:val="24"/>
        </w:rPr>
        <w:t>isolating individual colonies</w:t>
      </w:r>
      <w:r w:rsidR="0093727B">
        <w:rPr>
          <w:sz w:val="24"/>
        </w:rPr>
        <w:t xml:space="preserve"> won’t be successful</w:t>
      </w:r>
      <w:r w:rsidRPr="003C143D">
        <w:rPr>
          <w:sz w:val="24"/>
        </w:rPr>
        <w:t>.</w:t>
      </w:r>
    </w:p>
    <w:p w14:paraId="764A0106" w14:textId="77777777" w:rsidR="00915921" w:rsidRDefault="00915921" w:rsidP="002E1255">
      <w:pPr>
        <w:pStyle w:val="ListParagraph"/>
        <w:ind w:left="1224"/>
        <w:rPr>
          <w:sz w:val="24"/>
        </w:rPr>
      </w:pPr>
    </w:p>
    <w:p w14:paraId="3B5E5CFE" w14:textId="3BB3E411" w:rsidR="003C143D" w:rsidRPr="003C143D" w:rsidRDefault="003C143D" w:rsidP="003C143D">
      <w:pPr>
        <w:pStyle w:val="ListParagraph"/>
        <w:numPr>
          <w:ilvl w:val="2"/>
          <w:numId w:val="9"/>
        </w:numPr>
        <w:rPr>
          <w:sz w:val="24"/>
        </w:rPr>
      </w:pPr>
      <w:r w:rsidRPr="003C143D">
        <w:rPr>
          <w:sz w:val="24"/>
        </w:rPr>
        <w:t>Repeat the previous step, making streak C</w:t>
      </w:r>
      <w:r w:rsidR="0093727B">
        <w:rPr>
          <w:sz w:val="24"/>
        </w:rPr>
        <w:t xml:space="preserve"> in </w:t>
      </w:r>
      <w:r w:rsidR="0093727B" w:rsidRPr="002E1255">
        <w:rPr>
          <w:b/>
          <w:sz w:val="24"/>
        </w:rPr>
        <w:t>Figure 3</w:t>
      </w:r>
      <w:r w:rsidRPr="003C143D">
        <w:rPr>
          <w:sz w:val="24"/>
        </w:rPr>
        <w:t>, crossing only streak B on the first pass.</w:t>
      </w:r>
    </w:p>
    <w:p w14:paraId="10162916" w14:textId="77777777" w:rsidR="00915921" w:rsidRDefault="00915921" w:rsidP="002E1255">
      <w:pPr>
        <w:pStyle w:val="ListParagraph"/>
        <w:ind w:left="1224"/>
        <w:rPr>
          <w:sz w:val="24"/>
        </w:rPr>
      </w:pPr>
    </w:p>
    <w:p w14:paraId="2E224960" w14:textId="08376B60" w:rsidR="003C143D" w:rsidRPr="002E1255" w:rsidRDefault="00405035" w:rsidP="002E1255">
      <w:pPr>
        <w:pStyle w:val="ListParagraph"/>
        <w:numPr>
          <w:ilvl w:val="2"/>
          <w:numId w:val="9"/>
        </w:numPr>
        <w:rPr>
          <w:sz w:val="24"/>
        </w:rPr>
      </w:pPr>
      <w:r>
        <w:rPr>
          <w:sz w:val="24"/>
        </w:rPr>
        <w:t>Finish by making</w:t>
      </w:r>
      <w:r w:rsidR="003C143D" w:rsidRPr="003C143D">
        <w:rPr>
          <w:sz w:val="24"/>
        </w:rPr>
        <w:t xml:space="preserve"> streak D</w:t>
      </w:r>
      <w:r>
        <w:rPr>
          <w:sz w:val="24"/>
        </w:rPr>
        <w:t xml:space="preserve"> as in </w:t>
      </w:r>
      <w:r>
        <w:rPr>
          <w:b/>
          <w:sz w:val="24"/>
        </w:rPr>
        <w:t>Figure 3</w:t>
      </w:r>
      <w:r w:rsidR="003C143D" w:rsidRPr="003C143D">
        <w:rPr>
          <w:sz w:val="24"/>
        </w:rPr>
        <w:t>, crossing only streak C on the first pass. If performed prope</w:t>
      </w:r>
      <w:r>
        <w:rPr>
          <w:sz w:val="24"/>
        </w:rPr>
        <w:t xml:space="preserve">rly, this technique </w:t>
      </w:r>
      <w:r w:rsidR="003C143D" w:rsidRPr="003C143D">
        <w:rPr>
          <w:sz w:val="24"/>
        </w:rPr>
        <w:t>result</w:t>
      </w:r>
      <w:r>
        <w:rPr>
          <w:sz w:val="24"/>
        </w:rPr>
        <w:t>s</w:t>
      </w:r>
      <w:r w:rsidR="003C143D" w:rsidRPr="003C143D">
        <w:rPr>
          <w:sz w:val="24"/>
        </w:rPr>
        <w:t xml:space="preserve"> in individual colonies growing on streak D or sooner, as the </w:t>
      </w:r>
      <w:r>
        <w:rPr>
          <w:sz w:val="24"/>
        </w:rPr>
        <w:t>number of cells on the loop have been</w:t>
      </w:r>
      <w:r w:rsidR="003C143D" w:rsidRPr="003C143D">
        <w:rPr>
          <w:sz w:val="24"/>
        </w:rPr>
        <w:t xml:space="preserve"> sufficiently diluted to individual cells.</w:t>
      </w:r>
    </w:p>
    <w:p w14:paraId="3D32E5AB" w14:textId="77777777" w:rsidR="00915921" w:rsidRDefault="00915921" w:rsidP="002E1255">
      <w:pPr>
        <w:pStyle w:val="ListParagraph"/>
        <w:ind w:left="360"/>
        <w:rPr>
          <w:sz w:val="24"/>
        </w:rPr>
      </w:pPr>
    </w:p>
    <w:p w14:paraId="7465BE31" w14:textId="77777777" w:rsidR="004E549F" w:rsidRDefault="004E549F" w:rsidP="002E1255">
      <w:pPr>
        <w:pStyle w:val="ListParagraph"/>
        <w:numPr>
          <w:ilvl w:val="0"/>
          <w:numId w:val="9"/>
        </w:numPr>
        <w:rPr>
          <w:sz w:val="24"/>
        </w:rPr>
      </w:pPr>
      <w:r>
        <w:rPr>
          <w:sz w:val="24"/>
        </w:rPr>
        <w:t>Third Period:</w:t>
      </w:r>
    </w:p>
    <w:p w14:paraId="64A19F32" w14:textId="77777777" w:rsidR="00915921" w:rsidRDefault="00915921" w:rsidP="002E1255">
      <w:pPr>
        <w:pStyle w:val="ListParagraph"/>
        <w:ind w:left="792"/>
        <w:rPr>
          <w:sz w:val="24"/>
        </w:rPr>
      </w:pPr>
    </w:p>
    <w:p w14:paraId="7E3E413A" w14:textId="77777777" w:rsidR="003C143D" w:rsidRDefault="003C143D">
      <w:pPr>
        <w:pStyle w:val="ListParagraph"/>
        <w:numPr>
          <w:ilvl w:val="1"/>
          <w:numId w:val="9"/>
        </w:numPr>
        <w:rPr>
          <w:sz w:val="24"/>
        </w:rPr>
      </w:pPr>
      <w:r w:rsidRPr="003C143D">
        <w:rPr>
          <w:sz w:val="24"/>
        </w:rPr>
        <w:t>Counting Actinomycetes (after 2 week incubation)</w:t>
      </w:r>
      <w:del w:id="151" w:author="Andrew Wilkens" w:date="2015-03-12T19:02:00Z">
        <w:r w:rsidDel="00126A3B">
          <w:rPr>
            <w:sz w:val="24"/>
          </w:rPr>
          <w:delText>.</w:delText>
        </w:r>
      </w:del>
    </w:p>
    <w:p w14:paraId="27652558" w14:textId="77777777" w:rsidR="00915921" w:rsidRDefault="00915921" w:rsidP="002E1255">
      <w:pPr>
        <w:pStyle w:val="ListParagraph"/>
        <w:ind w:left="1224"/>
        <w:rPr>
          <w:sz w:val="24"/>
        </w:rPr>
      </w:pPr>
    </w:p>
    <w:p w14:paraId="35594FC6" w14:textId="77777777" w:rsidR="003C143D" w:rsidRPr="002E1255" w:rsidRDefault="003C143D" w:rsidP="002E1255">
      <w:pPr>
        <w:pStyle w:val="ListParagraph"/>
        <w:numPr>
          <w:ilvl w:val="2"/>
          <w:numId w:val="9"/>
        </w:numPr>
        <w:rPr>
          <w:sz w:val="24"/>
        </w:rPr>
      </w:pPr>
      <w:r w:rsidRPr="002E1255">
        <w:rPr>
          <w:sz w:val="24"/>
        </w:rPr>
        <w:t>Examine all of the actinomycete plates carefully. Note differences in colony size and shape.</w:t>
      </w:r>
    </w:p>
    <w:p w14:paraId="6E567530" w14:textId="77777777" w:rsidR="00915921" w:rsidRDefault="00915921" w:rsidP="002E1255">
      <w:pPr>
        <w:pStyle w:val="ListParagraph"/>
        <w:ind w:left="1224"/>
        <w:rPr>
          <w:sz w:val="24"/>
        </w:rPr>
      </w:pPr>
    </w:p>
    <w:p w14:paraId="3E562297" w14:textId="32401800" w:rsidR="003C143D" w:rsidRPr="003C143D" w:rsidRDefault="003C143D" w:rsidP="002E1255">
      <w:pPr>
        <w:pStyle w:val="ListParagraph"/>
        <w:numPr>
          <w:ilvl w:val="2"/>
          <w:numId w:val="9"/>
        </w:numPr>
        <w:rPr>
          <w:sz w:val="24"/>
        </w:rPr>
      </w:pPr>
      <w:r w:rsidRPr="003C143D">
        <w:rPr>
          <w:sz w:val="24"/>
        </w:rPr>
        <w:t>Count the total number of actinomycete colonies (CFUs) for each plate, subtracting any bacteria. Average the totals for each diluti</w:t>
      </w:r>
      <w:r w:rsidR="006973E9">
        <w:rPr>
          <w:sz w:val="24"/>
        </w:rPr>
        <w:t>on. Count only those plates with a countable</w:t>
      </w:r>
      <w:r w:rsidRPr="003C143D">
        <w:rPr>
          <w:sz w:val="24"/>
        </w:rPr>
        <w:t xml:space="preserve"> dilution</w:t>
      </w:r>
      <w:r w:rsidR="006973E9">
        <w:rPr>
          <w:sz w:val="24"/>
        </w:rPr>
        <w:t xml:space="preserve"> (as with the bacteria)</w:t>
      </w:r>
      <w:r w:rsidRPr="003C143D">
        <w:rPr>
          <w:sz w:val="24"/>
        </w:rPr>
        <w:t>.</w:t>
      </w:r>
    </w:p>
    <w:p w14:paraId="05DA9293" w14:textId="77777777" w:rsidR="00915921" w:rsidRDefault="00915921" w:rsidP="002E1255">
      <w:pPr>
        <w:pStyle w:val="ListParagraph"/>
        <w:ind w:left="1224"/>
        <w:rPr>
          <w:sz w:val="24"/>
        </w:rPr>
      </w:pPr>
    </w:p>
    <w:p w14:paraId="0979D586" w14:textId="4EB8EBEE" w:rsidR="003C143D" w:rsidRDefault="003C143D" w:rsidP="002E1255">
      <w:pPr>
        <w:pStyle w:val="ListParagraph"/>
        <w:numPr>
          <w:ilvl w:val="2"/>
          <w:numId w:val="9"/>
        </w:numPr>
        <w:rPr>
          <w:ins w:id="152" w:author="Jacob Roundy" w:date="2015-03-06T10:51:00Z"/>
          <w:sz w:val="24"/>
        </w:rPr>
      </w:pPr>
      <w:r w:rsidRPr="003C143D">
        <w:rPr>
          <w:sz w:val="24"/>
        </w:rPr>
        <w:t>Calculate the sample mean of actinomycete CFUs per g</w:t>
      </w:r>
      <w:r w:rsidR="006973E9">
        <w:rPr>
          <w:sz w:val="24"/>
        </w:rPr>
        <w:t>ram of dry soil for each of the</w:t>
      </w:r>
      <w:r w:rsidRPr="003C143D">
        <w:rPr>
          <w:sz w:val="24"/>
        </w:rPr>
        <w:t xml:space="preserve"> soils.</w:t>
      </w:r>
    </w:p>
    <w:p w14:paraId="2A9A438E" w14:textId="77777777" w:rsidR="002E1255" w:rsidRPr="00CD133C" w:rsidRDefault="002E1255" w:rsidP="00CD133C">
      <w:pPr>
        <w:rPr>
          <w:sz w:val="24"/>
        </w:rPr>
      </w:pPr>
    </w:p>
    <w:p w14:paraId="5B05BC96" w14:textId="10450ECA" w:rsidR="00972F94" w:rsidRDefault="00972F94" w:rsidP="002E1255">
      <w:pPr>
        <w:spacing w:after="0" w:line="240" w:lineRule="auto"/>
        <w:rPr>
          <w:b/>
          <w:sz w:val="28"/>
        </w:rPr>
      </w:pPr>
      <w:r>
        <w:rPr>
          <w:b/>
          <w:sz w:val="28"/>
        </w:rPr>
        <w:t>Results</w:t>
      </w:r>
      <w:ins w:id="153" w:author="Ian Pepper" w:date="2015-03-20T11:41:00Z">
        <w:r w:rsidR="00725818">
          <w:rPr>
            <w:b/>
            <w:sz w:val="28"/>
          </w:rPr>
          <w:t xml:space="preserve"> and Calculation</w:t>
        </w:r>
      </w:ins>
      <w:r>
        <w:rPr>
          <w:b/>
          <w:sz w:val="28"/>
        </w:rPr>
        <w:t>:</w:t>
      </w:r>
    </w:p>
    <w:p w14:paraId="241D95E1" w14:textId="1748976B" w:rsidR="00F0657A" w:rsidRDefault="0030199E" w:rsidP="002E1255">
      <w:pPr>
        <w:spacing w:after="0" w:line="240" w:lineRule="auto"/>
        <w:rPr>
          <w:sz w:val="24"/>
        </w:rPr>
      </w:pPr>
      <w:r w:rsidRPr="0030199E">
        <w:rPr>
          <w:sz w:val="24"/>
        </w:rPr>
        <w:t xml:space="preserve">A 10-gram sample of soil with a moisture content of 20% on a dry </w:t>
      </w:r>
      <w:r>
        <w:rPr>
          <w:sz w:val="24"/>
        </w:rPr>
        <w:t xml:space="preserve">weight basis is analyzed for </w:t>
      </w:r>
      <w:r w:rsidRPr="0030199E">
        <w:rPr>
          <w:sz w:val="24"/>
        </w:rPr>
        <w:t>viable culturable bacteria via di</w:t>
      </w:r>
      <w:r>
        <w:rPr>
          <w:sz w:val="24"/>
        </w:rPr>
        <w:t xml:space="preserve">lution and plating techniques. </w:t>
      </w:r>
      <w:r w:rsidRPr="0030199E">
        <w:rPr>
          <w:sz w:val="24"/>
        </w:rPr>
        <w:t>Th</w:t>
      </w:r>
      <w:r>
        <w:rPr>
          <w:sz w:val="24"/>
        </w:rPr>
        <w:t xml:space="preserve">e dilutions were made as shown in </w:t>
      </w:r>
      <w:r w:rsidRPr="007F1416">
        <w:rPr>
          <w:b/>
          <w:sz w:val="24"/>
        </w:rPr>
        <w:t>Table 1</w:t>
      </w:r>
      <w:r>
        <w:rPr>
          <w:sz w:val="24"/>
        </w:rPr>
        <w:t>.</w:t>
      </w:r>
      <w:r w:rsidR="00F0657A">
        <w:rPr>
          <w:sz w:val="24"/>
        </w:rPr>
        <w:t xml:space="preserve"> </w:t>
      </w:r>
      <w:r w:rsidR="00F0657A" w:rsidRPr="00F0657A">
        <w:rPr>
          <w:sz w:val="24"/>
        </w:rPr>
        <w:t>1 ml of solution E is pour</w:t>
      </w:r>
      <w:ins w:id="154" w:author="Andrew Wilkens" w:date="2015-03-12T19:04:00Z">
        <w:r w:rsidR="00126A3B">
          <w:rPr>
            <w:sz w:val="24"/>
          </w:rPr>
          <w:t>-</w:t>
        </w:r>
      </w:ins>
      <w:del w:id="155" w:author="Andrew Wilkens" w:date="2015-03-12T19:04:00Z">
        <w:r w:rsidR="00F0657A" w:rsidRPr="00F0657A" w:rsidDel="00126A3B">
          <w:rPr>
            <w:sz w:val="24"/>
          </w:rPr>
          <w:delText xml:space="preserve"> </w:delText>
        </w:r>
      </w:del>
      <w:r w:rsidR="00F0657A" w:rsidRPr="00F0657A">
        <w:rPr>
          <w:sz w:val="24"/>
        </w:rPr>
        <w:t>plated onto an appropriate medium and results in 200 bacterial colonies.</w:t>
      </w:r>
    </w:p>
    <w:p w14:paraId="47786F8D" w14:textId="77777777" w:rsidR="00F0657A" w:rsidRDefault="00F0657A" w:rsidP="002E1255">
      <w:pPr>
        <w:spacing w:after="0" w:line="240" w:lineRule="auto"/>
        <w:rPr>
          <w:sz w:val="24"/>
        </w:rPr>
      </w:pPr>
    </w:p>
    <w:p w14:paraId="53551A79" w14:textId="77777777" w:rsidR="00F0657A" w:rsidRPr="00F0657A" w:rsidRDefault="00F0657A" w:rsidP="00F0657A">
      <w:pPr>
        <w:spacing w:after="0" w:line="240" w:lineRule="auto"/>
        <w:rPr>
          <w:sz w:val="24"/>
        </w:rPr>
      </w:pPr>
      <w:r w:rsidRPr="00F0657A">
        <w:rPr>
          <w:bCs/>
          <w:sz w:val="24"/>
        </w:rPr>
        <w:t>Number of CFU</w:t>
      </w:r>
      <w:r w:rsidRPr="00F0657A">
        <w:rPr>
          <w:sz w:val="24"/>
        </w:rPr>
        <w:t xml:space="preserve">       =      </w:t>
      </w:r>
      <w:r w:rsidRPr="00F0657A">
        <w:rPr>
          <w:sz w:val="24"/>
          <w:u w:val="single"/>
        </w:rPr>
        <w:t xml:space="preserve">            1           </w:t>
      </w:r>
      <w:r w:rsidRPr="00F0657A">
        <w:rPr>
          <w:sz w:val="24"/>
        </w:rPr>
        <w:t xml:space="preserve">  ×  number of colonies</w:t>
      </w:r>
    </w:p>
    <w:p w14:paraId="02E56F99" w14:textId="6947E8B7" w:rsidR="00F0657A" w:rsidRPr="00F0657A" w:rsidRDefault="00F0657A" w:rsidP="00F0657A">
      <w:pPr>
        <w:spacing w:after="0" w:line="240" w:lineRule="auto"/>
        <w:rPr>
          <w:sz w:val="24"/>
        </w:rPr>
      </w:pPr>
      <w:r w:rsidRPr="00F0657A">
        <w:rPr>
          <w:sz w:val="24"/>
        </w:rPr>
        <w:t>per g moist soil               dilution factor</w:t>
      </w:r>
    </w:p>
    <w:p w14:paraId="36F6F9AE" w14:textId="77777777" w:rsidR="00F0657A" w:rsidRPr="00F0657A" w:rsidRDefault="00F0657A" w:rsidP="00F0657A">
      <w:pPr>
        <w:spacing w:after="0" w:line="240" w:lineRule="auto"/>
        <w:rPr>
          <w:sz w:val="24"/>
        </w:rPr>
      </w:pPr>
    </w:p>
    <w:p w14:paraId="3BD54B6D" w14:textId="04F9FBED" w:rsidR="00F0657A" w:rsidRPr="00F0657A" w:rsidRDefault="00F0657A" w:rsidP="00F0657A">
      <w:pPr>
        <w:spacing w:after="0" w:line="240" w:lineRule="auto"/>
        <w:rPr>
          <w:sz w:val="24"/>
        </w:rPr>
      </w:pPr>
      <w:r w:rsidRPr="00F0657A">
        <w:rPr>
          <w:sz w:val="24"/>
        </w:rPr>
        <w:t xml:space="preserve">       </w:t>
      </w:r>
      <w:r>
        <w:rPr>
          <w:sz w:val="24"/>
        </w:rPr>
        <w:t xml:space="preserve">                            </w:t>
      </w:r>
      <w:r w:rsidRPr="00F0657A">
        <w:rPr>
          <w:sz w:val="24"/>
        </w:rPr>
        <w:t xml:space="preserve">=      </w:t>
      </w:r>
      <w:r>
        <w:rPr>
          <w:sz w:val="24"/>
          <w:u w:val="single"/>
        </w:rPr>
        <w:t xml:space="preserve">  </w:t>
      </w:r>
      <w:r w:rsidRPr="00F0657A">
        <w:rPr>
          <w:sz w:val="24"/>
          <w:u w:val="single"/>
        </w:rPr>
        <w:t xml:space="preserve">1  </w:t>
      </w:r>
      <w:r w:rsidRPr="00F0657A">
        <w:rPr>
          <w:sz w:val="24"/>
        </w:rPr>
        <w:t xml:space="preserve">  ×   200 CFU/g moist soil</w:t>
      </w:r>
    </w:p>
    <w:p w14:paraId="00BB5C75" w14:textId="5FE51A95" w:rsidR="00F0657A" w:rsidRPr="00F0657A" w:rsidRDefault="00F0657A" w:rsidP="00F0657A">
      <w:pPr>
        <w:spacing w:after="0" w:line="240" w:lineRule="auto"/>
        <w:rPr>
          <w:sz w:val="24"/>
        </w:rPr>
      </w:pPr>
      <w:r w:rsidRPr="00F0657A">
        <w:rPr>
          <w:sz w:val="24"/>
        </w:rPr>
        <w:t xml:space="preserve">                </w:t>
      </w:r>
      <w:r>
        <w:rPr>
          <w:sz w:val="24"/>
        </w:rPr>
        <w:t xml:space="preserve">                            </w:t>
      </w:r>
      <w:r w:rsidRPr="00F0657A">
        <w:rPr>
          <w:sz w:val="24"/>
        </w:rPr>
        <w:t>10</w:t>
      </w:r>
      <w:r w:rsidRPr="00F0657A">
        <w:rPr>
          <w:sz w:val="24"/>
          <w:vertAlign w:val="superscript"/>
        </w:rPr>
        <w:t>5</w:t>
      </w:r>
    </w:p>
    <w:p w14:paraId="2ED6AF66" w14:textId="77777777" w:rsidR="00F0657A" w:rsidRPr="00F0657A" w:rsidRDefault="00F0657A" w:rsidP="00F0657A">
      <w:pPr>
        <w:spacing w:after="0" w:line="240" w:lineRule="auto"/>
        <w:rPr>
          <w:sz w:val="24"/>
        </w:rPr>
      </w:pPr>
    </w:p>
    <w:p w14:paraId="7D13AD0D" w14:textId="6D1DECFD" w:rsidR="00F0657A" w:rsidRPr="00F0657A" w:rsidRDefault="00F0657A" w:rsidP="00F0657A">
      <w:pPr>
        <w:spacing w:after="0" w:line="240" w:lineRule="auto"/>
        <w:rPr>
          <w:sz w:val="24"/>
        </w:rPr>
      </w:pPr>
      <w:r w:rsidRPr="00F0657A">
        <w:rPr>
          <w:sz w:val="24"/>
        </w:rPr>
        <w:t xml:space="preserve">      </w:t>
      </w:r>
      <w:r>
        <w:rPr>
          <w:sz w:val="24"/>
        </w:rPr>
        <w:t xml:space="preserve">                            </w:t>
      </w:r>
      <w:r w:rsidRPr="00F0657A">
        <w:rPr>
          <w:sz w:val="24"/>
        </w:rPr>
        <w:t xml:space="preserve"> =      2.00 × 10</w:t>
      </w:r>
      <w:r w:rsidRPr="00F0657A">
        <w:rPr>
          <w:sz w:val="24"/>
          <w:vertAlign w:val="superscript"/>
        </w:rPr>
        <w:t>7</w:t>
      </w:r>
      <w:r w:rsidRPr="00F0657A">
        <w:rPr>
          <w:sz w:val="24"/>
        </w:rPr>
        <w:t xml:space="preserve"> CFU/g moist soil</w:t>
      </w:r>
    </w:p>
    <w:p w14:paraId="5D3DFFE7" w14:textId="77777777" w:rsidR="00F0657A" w:rsidRDefault="00F0657A" w:rsidP="002E1255">
      <w:pPr>
        <w:spacing w:after="0" w:line="240" w:lineRule="auto"/>
        <w:rPr>
          <w:sz w:val="24"/>
        </w:rPr>
      </w:pPr>
    </w:p>
    <w:p w14:paraId="3C53E88D" w14:textId="05425831" w:rsidR="00F0657A" w:rsidRDefault="00F0657A" w:rsidP="002E1255">
      <w:pPr>
        <w:spacing w:after="0" w:line="240" w:lineRule="auto"/>
        <w:rPr>
          <w:sz w:val="24"/>
        </w:rPr>
      </w:pPr>
      <w:r>
        <w:rPr>
          <w:sz w:val="24"/>
        </w:rPr>
        <w:t>But, for 10 g of moist soil,</w:t>
      </w:r>
    </w:p>
    <w:p w14:paraId="2E8F3249" w14:textId="77777777" w:rsidR="00F0657A" w:rsidRDefault="00F0657A" w:rsidP="002E1255">
      <w:pPr>
        <w:spacing w:after="0" w:line="240" w:lineRule="auto"/>
        <w:rPr>
          <w:sz w:val="24"/>
        </w:rPr>
      </w:pPr>
    </w:p>
    <w:p w14:paraId="0EBC93BF" w14:textId="5547B338" w:rsidR="00F0657A" w:rsidRPr="00F0657A" w:rsidRDefault="00F0657A" w:rsidP="00F0657A">
      <w:pPr>
        <w:spacing w:after="0" w:line="240" w:lineRule="auto"/>
        <w:rPr>
          <w:sz w:val="24"/>
        </w:rPr>
      </w:pPr>
      <w:r w:rsidRPr="00F0657A">
        <w:rPr>
          <w:sz w:val="24"/>
        </w:rPr>
        <w:t xml:space="preserve">Moisture content        =      </w:t>
      </w:r>
      <w:r>
        <w:rPr>
          <w:sz w:val="24"/>
          <w:u w:val="single"/>
        </w:rPr>
        <w:t xml:space="preserve">  moist weight </w:t>
      </w:r>
      <w:r w:rsidRPr="00F0657A">
        <w:rPr>
          <w:sz w:val="24"/>
          <w:u w:val="single"/>
        </w:rPr>
        <w:t xml:space="preserve">− dry weight (D)  </w:t>
      </w:r>
    </w:p>
    <w:p w14:paraId="737CAE78" w14:textId="77777777" w:rsidR="00F0657A" w:rsidRPr="00F0657A" w:rsidRDefault="00F0657A" w:rsidP="00F0657A">
      <w:pPr>
        <w:spacing w:after="0" w:line="240" w:lineRule="auto"/>
        <w:rPr>
          <w:sz w:val="24"/>
        </w:rPr>
      </w:pPr>
      <w:r w:rsidRPr="00F0657A">
        <w:rPr>
          <w:sz w:val="24"/>
        </w:rPr>
        <w:t xml:space="preserve">                                                               dry weight (D)</w:t>
      </w:r>
    </w:p>
    <w:p w14:paraId="0E0F841B" w14:textId="77777777" w:rsidR="00F0657A" w:rsidRDefault="00F0657A" w:rsidP="00F0657A">
      <w:pPr>
        <w:spacing w:after="0" w:line="240" w:lineRule="auto"/>
        <w:rPr>
          <w:sz w:val="24"/>
        </w:rPr>
      </w:pPr>
    </w:p>
    <w:p w14:paraId="1B0EC52A" w14:textId="3AB35D4F" w:rsidR="00F0657A" w:rsidRPr="00F0657A" w:rsidRDefault="00F0657A" w:rsidP="00F0657A">
      <w:pPr>
        <w:spacing w:after="0" w:line="240" w:lineRule="auto"/>
        <w:rPr>
          <w:sz w:val="24"/>
        </w:rPr>
      </w:pPr>
      <w:r w:rsidRPr="00F0657A">
        <w:rPr>
          <w:sz w:val="24"/>
        </w:rPr>
        <w:t>Therefore,</w:t>
      </w:r>
    </w:p>
    <w:p w14:paraId="20AEA5D7" w14:textId="77777777" w:rsidR="00F0657A" w:rsidRPr="00F0657A" w:rsidRDefault="00F0657A" w:rsidP="00F0657A">
      <w:pPr>
        <w:spacing w:after="0" w:line="240" w:lineRule="auto"/>
        <w:rPr>
          <w:sz w:val="24"/>
        </w:rPr>
      </w:pPr>
    </w:p>
    <w:p w14:paraId="671CEAD1" w14:textId="0535DC81" w:rsidR="00F0657A" w:rsidRPr="00F0657A" w:rsidRDefault="00F0657A" w:rsidP="00F0657A">
      <w:pPr>
        <w:spacing w:after="0" w:line="240" w:lineRule="auto"/>
        <w:rPr>
          <w:sz w:val="24"/>
        </w:rPr>
      </w:pPr>
      <w:r w:rsidRPr="00F0657A">
        <w:rPr>
          <w:sz w:val="24"/>
        </w:rPr>
        <w:t xml:space="preserve">0.20 =  </w:t>
      </w:r>
      <w:r w:rsidRPr="00F0657A">
        <w:rPr>
          <w:sz w:val="24"/>
          <w:u w:val="single"/>
        </w:rPr>
        <w:t xml:space="preserve">  10 − D </w:t>
      </w:r>
      <w:r w:rsidRPr="00F0657A">
        <w:rPr>
          <w:sz w:val="24"/>
        </w:rPr>
        <w:t xml:space="preserve">  and</w:t>
      </w:r>
    </w:p>
    <w:p w14:paraId="5B69393A" w14:textId="77777777" w:rsidR="00F0657A" w:rsidRPr="00F0657A" w:rsidRDefault="00F0657A" w:rsidP="00F0657A">
      <w:pPr>
        <w:spacing w:after="0" w:line="240" w:lineRule="auto"/>
        <w:rPr>
          <w:sz w:val="24"/>
        </w:rPr>
      </w:pPr>
      <w:r w:rsidRPr="00F0657A">
        <w:rPr>
          <w:sz w:val="24"/>
        </w:rPr>
        <w:t xml:space="preserve">                       D</w:t>
      </w:r>
    </w:p>
    <w:p w14:paraId="2384790A" w14:textId="7E58F9E1" w:rsidR="00F0657A" w:rsidRPr="00F0657A" w:rsidRDefault="00F0657A" w:rsidP="00F0657A">
      <w:pPr>
        <w:spacing w:after="0" w:line="240" w:lineRule="auto"/>
        <w:rPr>
          <w:sz w:val="24"/>
        </w:rPr>
      </w:pPr>
      <w:r w:rsidRPr="00F0657A">
        <w:rPr>
          <w:sz w:val="24"/>
        </w:rPr>
        <w:t>D = 8.33 g</w:t>
      </w:r>
    </w:p>
    <w:p w14:paraId="16543C18" w14:textId="77777777" w:rsidR="00F0657A" w:rsidRDefault="00F0657A" w:rsidP="00F0657A">
      <w:pPr>
        <w:spacing w:after="0" w:line="240" w:lineRule="auto"/>
        <w:rPr>
          <w:sz w:val="24"/>
        </w:rPr>
      </w:pPr>
    </w:p>
    <w:p w14:paraId="0342FEEA" w14:textId="367735B5" w:rsidR="00F0657A" w:rsidRPr="00F0657A" w:rsidRDefault="00F0657A" w:rsidP="00F0657A">
      <w:pPr>
        <w:spacing w:after="0" w:line="240" w:lineRule="auto"/>
        <w:rPr>
          <w:sz w:val="24"/>
        </w:rPr>
      </w:pPr>
      <w:r w:rsidRPr="00F0657A">
        <w:rPr>
          <w:bCs/>
          <w:sz w:val="24"/>
        </w:rPr>
        <w:t>Number of CFU per g dry soil</w:t>
      </w:r>
      <w:r w:rsidRPr="00F0657A">
        <w:rPr>
          <w:sz w:val="24"/>
        </w:rPr>
        <w:t xml:space="preserve">   = 2.00  ×  10</w:t>
      </w:r>
      <w:r w:rsidRPr="00F0657A">
        <w:rPr>
          <w:sz w:val="24"/>
          <w:vertAlign w:val="superscript"/>
        </w:rPr>
        <w:t>7</w:t>
      </w:r>
      <w:r w:rsidRPr="00F0657A">
        <w:rPr>
          <w:sz w:val="24"/>
        </w:rPr>
        <w:t xml:space="preserve">  × </w:t>
      </w:r>
      <w:r w:rsidRPr="00F0657A">
        <w:rPr>
          <w:sz w:val="24"/>
          <w:u w:val="single"/>
        </w:rPr>
        <w:t xml:space="preserve">  1   </w:t>
      </w:r>
      <w:r w:rsidRPr="00F0657A">
        <w:rPr>
          <w:sz w:val="24"/>
        </w:rPr>
        <w:t xml:space="preserve"> =  2.4  ×  10</w:t>
      </w:r>
      <w:r w:rsidRPr="00F0657A">
        <w:rPr>
          <w:sz w:val="24"/>
          <w:vertAlign w:val="superscript"/>
        </w:rPr>
        <w:t>7</w:t>
      </w:r>
    </w:p>
    <w:p w14:paraId="0620A80D" w14:textId="4113C8DA" w:rsidR="00586DAC" w:rsidRPr="002E1255" w:rsidRDefault="00F0657A" w:rsidP="002E1255">
      <w:pPr>
        <w:spacing w:after="0" w:line="240" w:lineRule="auto"/>
        <w:rPr>
          <w:sz w:val="24"/>
        </w:rPr>
      </w:pPr>
      <w:r w:rsidRPr="00F0657A">
        <w:rPr>
          <w:sz w:val="24"/>
        </w:rPr>
        <w:t xml:space="preserve">                                                          </w:t>
      </w:r>
      <w:r>
        <w:rPr>
          <w:sz w:val="24"/>
        </w:rPr>
        <w:t xml:space="preserve">                         </w:t>
      </w:r>
      <w:r w:rsidRPr="00F0657A">
        <w:rPr>
          <w:sz w:val="24"/>
        </w:rPr>
        <w:t>8.33</w:t>
      </w:r>
    </w:p>
    <w:p w14:paraId="240C55DB" w14:textId="77777777" w:rsidR="00A20B0C" w:rsidRPr="002E1255" w:rsidRDefault="00A20B0C" w:rsidP="008B5BC5">
      <w:pPr>
        <w:spacing w:after="0" w:line="240" w:lineRule="atLeast"/>
        <w:rPr>
          <w:b/>
          <w:sz w:val="24"/>
        </w:rPr>
      </w:pPr>
    </w:p>
    <w:p w14:paraId="13574FD2" w14:textId="7361EA73" w:rsidR="008B5BC5" w:rsidRPr="002E1255" w:rsidRDefault="008B5BC5" w:rsidP="008B5BC5">
      <w:pPr>
        <w:spacing w:after="0" w:line="240" w:lineRule="atLeast"/>
        <w:rPr>
          <w:sz w:val="24"/>
        </w:rPr>
      </w:pPr>
      <w:r w:rsidRPr="002E1255">
        <w:rPr>
          <w:b/>
          <w:sz w:val="28"/>
        </w:rPr>
        <w:t>A</w:t>
      </w:r>
      <w:r w:rsidR="00972F94" w:rsidRPr="002E1255">
        <w:rPr>
          <w:b/>
          <w:sz w:val="28"/>
        </w:rPr>
        <w:t>pplications:</w:t>
      </w:r>
    </w:p>
    <w:p w14:paraId="179DD82D" w14:textId="00A8A253" w:rsidR="008B5BC5" w:rsidRPr="002E1255" w:rsidRDefault="008B5BC5" w:rsidP="008B5BC5">
      <w:pPr>
        <w:spacing w:after="0" w:line="240" w:lineRule="atLeast"/>
        <w:rPr>
          <w:sz w:val="24"/>
        </w:rPr>
      </w:pPr>
      <w:r w:rsidRPr="002E1255">
        <w:rPr>
          <w:sz w:val="24"/>
        </w:rPr>
        <w:t>There are two fundamental applications of dilution and plating of soil bacteria. The first application is the enumeration of culturable bacteria within a particular soil. The quantification of the number of soil bacteria gives an indication of soil health. For example, if there are 10</w:t>
      </w:r>
      <w:r w:rsidRPr="002E1255">
        <w:rPr>
          <w:sz w:val="24"/>
          <w:vertAlign w:val="superscript"/>
        </w:rPr>
        <w:t>6</w:t>
      </w:r>
      <w:r w:rsidRPr="002E1255">
        <w:rPr>
          <w:sz w:val="24"/>
        </w:rPr>
        <w:t xml:space="preserve"> to 10</w:t>
      </w:r>
      <w:r w:rsidRPr="002E1255">
        <w:rPr>
          <w:sz w:val="24"/>
          <w:vertAlign w:val="superscript"/>
        </w:rPr>
        <w:t>8</w:t>
      </w:r>
      <w:r w:rsidRPr="002E1255">
        <w:rPr>
          <w:sz w:val="24"/>
        </w:rPr>
        <w:t xml:space="preserve"> culturable bacteria present per gram of soil, this would be considered a healthy number. A number less than 10</w:t>
      </w:r>
      <w:r w:rsidRPr="002E1255">
        <w:rPr>
          <w:sz w:val="24"/>
          <w:vertAlign w:val="superscript"/>
        </w:rPr>
        <w:t>6</w:t>
      </w:r>
      <w:r w:rsidRPr="002E1255">
        <w:rPr>
          <w:sz w:val="24"/>
        </w:rPr>
        <w:t xml:space="preserve"> per gram indicates poorer soil health</w:t>
      </w:r>
      <w:r w:rsidR="00F334F5">
        <w:rPr>
          <w:sz w:val="24"/>
        </w:rPr>
        <w:t>,</w:t>
      </w:r>
      <w:r w:rsidRPr="002E1255">
        <w:rPr>
          <w:sz w:val="24"/>
        </w:rPr>
        <w:t xml:space="preserve"> which may be due to a lack of nutrients as found in low organic matter soils; abiotic stress imposed by extreme soil pH values (pH &lt; 5 or &gt; 8); or toxicity imposed by organic or inorganic anthropogenic </w:t>
      </w:r>
      <w:r w:rsidR="00F70B9E" w:rsidRPr="002E1255">
        <w:rPr>
          <w:sz w:val="24"/>
        </w:rPr>
        <w:t>contaminants</w:t>
      </w:r>
      <w:r w:rsidRPr="002E1255">
        <w:rPr>
          <w:sz w:val="24"/>
        </w:rPr>
        <w:t>.</w:t>
      </w:r>
    </w:p>
    <w:p w14:paraId="1D7AE242" w14:textId="77777777" w:rsidR="008B5BC5" w:rsidRPr="002E1255" w:rsidRDefault="008B5BC5" w:rsidP="008B5BC5">
      <w:pPr>
        <w:spacing w:after="0" w:line="240" w:lineRule="atLeast"/>
        <w:rPr>
          <w:sz w:val="24"/>
        </w:rPr>
      </w:pPr>
    </w:p>
    <w:p w14:paraId="0E46C264" w14:textId="272E2356" w:rsidR="00984770" w:rsidRPr="002E1255" w:rsidRDefault="008B5BC5" w:rsidP="008B5BC5">
      <w:pPr>
        <w:spacing w:after="0" w:line="240" w:lineRule="atLeast"/>
        <w:rPr>
          <w:sz w:val="24"/>
        </w:rPr>
      </w:pPr>
      <w:r w:rsidRPr="002E1255">
        <w:rPr>
          <w:sz w:val="24"/>
        </w:rPr>
        <w:t xml:space="preserve">The second </w:t>
      </w:r>
      <w:r w:rsidR="00EE5B47" w:rsidRPr="002E1255">
        <w:rPr>
          <w:sz w:val="24"/>
        </w:rPr>
        <w:t xml:space="preserve">major application is the visualization and isolation of pure cultures of bacteria. The pure cultures can subsequently be characterized and evaluated for specific characteristics that may be useful in </w:t>
      </w:r>
      <w:r w:rsidR="00F70B9E" w:rsidRPr="002E1255">
        <w:rPr>
          <w:sz w:val="24"/>
        </w:rPr>
        <w:t>either medical</w:t>
      </w:r>
      <w:r w:rsidR="00EE5B47" w:rsidRPr="002E1255">
        <w:rPr>
          <w:sz w:val="24"/>
        </w:rPr>
        <w:t xml:space="preserve"> or </w:t>
      </w:r>
      <w:r w:rsidR="00F70B9E" w:rsidRPr="002E1255">
        <w:rPr>
          <w:sz w:val="24"/>
        </w:rPr>
        <w:t>environmental</w:t>
      </w:r>
      <w:r w:rsidR="00EE5B47" w:rsidRPr="002E1255">
        <w:rPr>
          <w:sz w:val="24"/>
        </w:rPr>
        <w:t xml:space="preserve"> </w:t>
      </w:r>
      <w:r w:rsidR="00F70B9E" w:rsidRPr="002E1255">
        <w:rPr>
          <w:sz w:val="24"/>
        </w:rPr>
        <w:t>applications</w:t>
      </w:r>
      <w:r w:rsidR="00EE5B47" w:rsidRPr="002E1255">
        <w:rPr>
          <w:sz w:val="24"/>
        </w:rPr>
        <w:t xml:space="preserve">. </w:t>
      </w:r>
      <w:commentRangeStart w:id="156"/>
      <w:commentRangeStart w:id="157"/>
      <w:r w:rsidR="00EE5B47" w:rsidRPr="002E1255">
        <w:rPr>
          <w:sz w:val="24"/>
        </w:rPr>
        <w:t xml:space="preserve">Examples include: antibiotic production; biodegradation of toxic </w:t>
      </w:r>
      <w:r w:rsidR="00F70B9E" w:rsidRPr="002E1255">
        <w:rPr>
          <w:sz w:val="24"/>
        </w:rPr>
        <w:t>organics</w:t>
      </w:r>
      <w:r w:rsidR="00EE5B47" w:rsidRPr="002E1255">
        <w:rPr>
          <w:sz w:val="24"/>
        </w:rPr>
        <w:t>; or specific rhizobia useful for nitrogen fixation by leguminous crops</w:t>
      </w:r>
      <w:r w:rsidR="00F334F5">
        <w:rPr>
          <w:sz w:val="24"/>
        </w:rPr>
        <w:t>,</w:t>
      </w:r>
      <w:r w:rsidR="00EE5B47" w:rsidRPr="002E1255">
        <w:rPr>
          <w:sz w:val="24"/>
        </w:rPr>
        <w:t xml:space="preserve"> such as peas or beans.</w:t>
      </w:r>
      <w:r w:rsidR="00984770" w:rsidRPr="002E1255">
        <w:rPr>
          <w:sz w:val="24"/>
        </w:rPr>
        <w:br/>
      </w:r>
      <w:commentRangeEnd w:id="156"/>
      <w:r w:rsidR="00FD32E0">
        <w:rPr>
          <w:rStyle w:val="CommentReference"/>
        </w:rPr>
        <w:commentReference w:id="156"/>
      </w:r>
      <w:commentRangeEnd w:id="157"/>
      <w:r w:rsidR="00725818">
        <w:rPr>
          <w:rStyle w:val="CommentReference"/>
        </w:rPr>
        <w:commentReference w:id="157"/>
      </w:r>
    </w:p>
    <w:p w14:paraId="1306386D" w14:textId="77777777" w:rsidR="00C80DE9" w:rsidRPr="002E1255" w:rsidRDefault="00C80DE9" w:rsidP="002E1255">
      <w:pPr>
        <w:spacing w:after="0" w:line="240" w:lineRule="atLeast"/>
        <w:rPr>
          <w:b/>
          <w:sz w:val="28"/>
        </w:rPr>
      </w:pPr>
      <w:r>
        <w:rPr>
          <w:b/>
          <w:sz w:val="28"/>
        </w:rPr>
        <w:t>Legend:</w:t>
      </w:r>
    </w:p>
    <w:p w14:paraId="3BB4544F" w14:textId="38640C2A" w:rsidR="007129A6" w:rsidRDefault="00C80DE9" w:rsidP="002E1255">
      <w:pPr>
        <w:spacing w:after="0" w:line="240" w:lineRule="auto"/>
        <w:rPr>
          <w:sz w:val="24"/>
        </w:rPr>
      </w:pPr>
      <w:r>
        <w:rPr>
          <w:sz w:val="24"/>
        </w:rPr>
        <w:t xml:space="preserve">Figure 1: </w:t>
      </w:r>
      <w:r w:rsidRPr="00C462D2">
        <w:rPr>
          <w:sz w:val="24"/>
        </w:rPr>
        <w:t>Heterotrophic colonies on an R</w:t>
      </w:r>
      <w:r w:rsidRPr="002E1255">
        <w:rPr>
          <w:sz w:val="24"/>
          <w:vertAlign w:val="subscript"/>
        </w:rPr>
        <w:t>2</w:t>
      </w:r>
      <w:r w:rsidRPr="00C462D2">
        <w:rPr>
          <w:sz w:val="24"/>
        </w:rPr>
        <w:t>A agar plate. A n</w:t>
      </w:r>
      <w:r>
        <w:rPr>
          <w:sz w:val="24"/>
        </w:rPr>
        <w:t xml:space="preserve">umber of discrete colonies with </w:t>
      </w:r>
      <w:r w:rsidRPr="00C462D2">
        <w:rPr>
          <w:sz w:val="24"/>
        </w:rPr>
        <w:t xml:space="preserve">diverse morphology arise after dilution and plating from soil. </w:t>
      </w:r>
      <w:r w:rsidR="00CD133C">
        <w:rPr>
          <w:sz w:val="24"/>
        </w:rPr>
        <w:t xml:space="preserve">Permission for use granted by Academic Press. </w:t>
      </w:r>
    </w:p>
    <w:p w14:paraId="10132C4D" w14:textId="77777777" w:rsidR="00C80DE9" w:rsidRDefault="00C80DE9" w:rsidP="002E1255">
      <w:pPr>
        <w:spacing w:after="0" w:line="240" w:lineRule="auto"/>
        <w:rPr>
          <w:sz w:val="24"/>
        </w:rPr>
      </w:pPr>
    </w:p>
    <w:p w14:paraId="4A973208" w14:textId="269FD608" w:rsidR="009536DD" w:rsidRPr="009536DD" w:rsidRDefault="00C80DE9" w:rsidP="009536DD">
      <w:pPr>
        <w:spacing w:after="0" w:line="240" w:lineRule="auto"/>
        <w:rPr>
          <w:sz w:val="24"/>
        </w:rPr>
      </w:pPr>
      <w:r>
        <w:rPr>
          <w:sz w:val="24"/>
        </w:rPr>
        <w:t>Figure 2:</w:t>
      </w:r>
      <w:r w:rsidR="009536DD" w:rsidRPr="009536DD">
        <w:rPr>
          <w:sz w:val="24"/>
        </w:rPr>
        <w:t xml:space="preserve"> </w:t>
      </w:r>
      <w:r w:rsidR="009536DD">
        <w:rPr>
          <w:sz w:val="24"/>
        </w:rPr>
        <w:t>A s</w:t>
      </w:r>
      <w:r w:rsidR="009536DD" w:rsidRPr="009536DD">
        <w:rPr>
          <w:sz w:val="24"/>
        </w:rPr>
        <w:t>chematic showing the procedure for viable heterotrophic pl</w:t>
      </w:r>
      <w:r w:rsidR="009536DD">
        <w:rPr>
          <w:sz w:val="24"/>
        </w:rPr>
        <w:t xml:space="preserve">ate counts of bacteria </w:t>
      </w:r>
      <w:r w:rsidR="009536DD" w:rsidRPr="009536DD">
        <w:rPr>
          <w:sz w:val="24"/>
        </w:rPr>
        <w:t>use</w:t>
      </w:r>
      <w:r w:rsidR="009536DD">
        <w:rPr>
          <w:sz w:val="24"/>
        </w:rPr>
        <w:t>d in this</w:t>
      </w:r>
      <w:r w:rsidR="009536DD" w:rsidRPr="009536DD">
        <w:rPr>
          <w:sz w:val="24"/>
        </w:rPr>
        <w:t xml:space="preserve"> experiment. Use tubes B, C, and D for the actinomycetes, likewise plating 0.10 ml of soil suspension. </w:t>
      </w:r>
      <w:r w:rsidR="00CD133C">
        <w:rPr>
          <w:sz w:val="24"/>
        </w:rPr>
        <w:t>Permission for use granted by Academic Press.</w:t>
      </w:r>
    </w:p>
    <w:p w14:paraId="25672F41" w14:textId="77777777" w:rsidR="00C80DE9" w:rsidRDefault="00C80DE9" w:rsidP="002E1255">
      <w:pPr>
        <w:spacing w:after="0" w:line="240" w:lineRule="auto"/>
        <w:rPr>
          <w:sz w:val="24"/>
        </w:rPr>
      </w:pPr>
    </w:p>
    <w:p w14:paraId="028C9BFF" w14:textId="77777777" w:rsidR="003C143D" w:rsidRDefault="009536DD" w:rsidP="002E1255">
      <w:pPr>
        <w:spacing w:after="0" w:line="240" w:lineRule="auto"/>
        <w:rPr>
          <w:sz w:val="24"/>
        </w:rPr>
      </w:pPr>
      <w:r>
        <w:rPr>
          <w:sz w:val="24"/>
        </w:rPr>
        <w:t>Figure 3:</w:t>
      </w:r>
      <w:r w:rsidR="003C143D" w:rsidRPr="003C143D">
        <w:t xml:space="preserve"> </w:t>
      </w:r>
      <w:r w:rsidR="003C143D" w:rsidRPr="003C143D">
        <w:rPr>
          <w:sz w:val="24"/>
        </w:rPr>
        <w:t>Isolation of pure cultures via streak plates.</w:t>
      </w:r>
    </w:p>
    <w:p w14:paraId="67492EC5" w14:textId="77777777" w:rsidR="003C143D" w:rsidRDefault="003C143D" w:rsidP="002E1255">
      <w:pPr>
        <w:spacing w:after="0" w:line="240" w:lineRule="auto"/>
        <w:rPr>
          <w:sz w:val="24"/>
        </w:rPr>
      </w:pPr>
    </w:p>
    <w:p w14:paraId="7D94310E" w14:textId="53344DC5" w:rsidR="003C143D" w:rsidRPr="00CD133C" w:rsidRDefault="003C143D" w:rsidP="002E1255">
      <w:pPr>
        <w:spacing w:after="0" w:line="240" w:lineRule="auto"/>
        <w:rPr>
          <w:sz w:val="24"/>
        </w:rPr>
      </w:pPr>
      <w:r>
        <w:rPr>
          <w:sz w:val="24"/>
        </w:rPr>
        <w:t>Table 1:</w:t>
      </w:r>
      <w:r w:rsidR="009B3516">
        <w:rPr>
          <w:sz w:val="24"/>
        </w:rPr>
        <w:t xml:space="preserve"> Dilution </w:t>
      </w:r>
      <w:r w:rsidR="00F334F5">
        <w:rPr>
          <w:sz w:val="24"/>
        </w:rPr>
        <w:t xml:space="preserve">and plating </w:t>
      </w:r>
      <w:r w:rsidR="009B3516">
        <w:rPr>
          <w:sz w:val="24"/>
        </w:rPr>
        <w:t>of the samples.</w:t>
      </w:r>
    </w:p>
    <w:sectPr w:rsidR="003C143D" w:rsidRPr="00CD133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9" w:author="Andrew Wilkens" w:date="2015-03-12T18:34:00Z" w:initials="AW">
    <w:p w14:paraId="52184065" w14:textId="40B8C3BB" w:rsidR="00FD32E0" w:rsidRDefault="00FD32E0">
      <w:pPr>
        <w:pStyle w:val="CommentText"/>
      </w:pPr>
      <w:r>
        <w:rPr>
          <w:rStyle w:val="CommentReference"/>
        </w:rPr>
        <w:annotationRef/>
      </w:r>
      <w:r>
        <w:t>Why is this different? What makes this group unique?</w:t>
      </w:r>
    </w:p>
  </w:comment>
  <w:comment w:id="30" w:author="Ian Pepper" w:date="2015-03-20T11:35:00Z" w:initials="ILP">
    <w:p w14:paraId="4DBF7CE6" w14:textId="6ECC6225" w:rsidR="00FD26EA" w:rsidRDefault="00FD26EA">
      <w:pPr>
        <w:pStyle w:val="CommentText"/>
      </w:pPr>
      <w:r>
        <w:rPr>
          <w:rStyle w:val="CommentReference"/>
        </w:rPr>
        <w:annotationRef/>
      </w:r>
      <w:r>
        <w:t>See paragraph #2 on first page</w:t>
      </w:r>
    </w:p>
  </w:comment>
  <w:comment w:id="156" w:author="Andrew Wilkens" w:date="2015-03-12T19:17:00Z" w:initials="AW">
    <w:p w14:paraId="7EAC457B" w14:textId="4772CAE8" w:rsidR="00FD32E0" w:rsidRDefault="00FD32E0">
      <w:pPr>
        <w:pStyle w:val="CommentText"/>
      </w:pPr>
      <w:r>
        <w:rPr>
          <w:rStyle w:val="CommentReference"/>
        </w:rPr>
        <w:annotationRef/>
      </w:r>
      <w:r>
        <w:t>These would be good applications to show. Which can you demonstrate in lab Preferably 2.</w:t>
      </w:r>
    </w:p>
  </w:comment>
  <w:comment w:id="157" w:author="Ian Pepper" w:date="2015-03-20T11:41:00Z" w:initials="ILP">
    <w:p w14:paraId="4455208B" w14:textId="53A341CE" w:rsidR="00725818" w:rsidRDefault="00725818">
      <w:pPr>
        <w:pStyle w:val="CommentText"/>
      </w:pPr>
      <w:r>
        <w:rPr>
          <w:rStyle w:val="CommentReference"/>
        </w:rPr>
        <w:annotationRef/>
      </w:r>
      <w:r>
        <w:t>It is very difficult to demonstrate microscopic bacteria. We could get images of a root system with root nodules.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184065" w15:done="0"/>
  <w15:commentEx w15:paraId="4DBF7CE6" w15:done="0"/>
  <w15:commentEx w15:paraId="7EAC457B" w15:done="0"/>
  <w15:commentEx w15:paraId="4455208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059E57" w14:textId="77777777" w:rsidR="00123E3B" w:rsidRDefault="00123E3B" w:rsidP="007129A6">
      <w:pPr>
        <w:spacing w:after="0" w:line="240" w:lineRule="auto"/>
      </w:pPr>
      <w:r>
        <w:separator/>
      </w:r>
    </w:p>
  </w:endnote>
  <w:endnote w:type="continuationSeparator" w:id="0">
    <w:p w14:paraId="1AC848CD" w14:textId="77777777" w:rsidR="00123E3B" w:rsidRDefault="00123E3B" w:rsidP="00712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BE35E" w14:textId="77777777" w:rsidR="00123E3B" w:rsidRDefault="00123E3B" w:rsidP="007129A6">
      <w:pPr>
        <w:spacing w:after="0" w:line="240" w:lineRule="auto"/>
      </w:pPr>
      <w:r>
        <w:separator/>
      </w:r>
    </w:p>
  </w:footnote>
  <w:footnote w:type="continuationSeparator" w:id="0">
    <w:p w14:paraId="5FEF61D6" w14:textId="77777777" w:rsidR="00123E3B" w:rsidRDefault="00123E3B" w:rsidP="007129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E153E"/>
    <w:multiLevelType w:val="hybridMultilevel"/>
    <w:tmpl w:val="EE9A4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BF6D07"/>
    <w:multiLevelType w:val="hybridMultilevel"/>
    <w:tmpl w:val="D3DE8EAE"/>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34736EB2"/>
    <w:multiLevelType w:val="hybridMultilevel"/>
    <w:tmpl w:val="E1EE0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F13142"/>
    <w:multiLevelType w:val="multilevel"/>
    <w:tmpl w:val="0409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80F1873"/>
    <w:multiLevelType w:val="hybridMultilevel"/>
    <w:tmpl w:val="5A46B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4D65C2"/>
    <w:multiLevelType w:val="hybridMultilevel"/>
    <w:tmpl w:val="57A82430"/>
    <w:lvl w:ilvl="0" w:tplc="1C8816D6">
      <w:start w:val="1"/>
      <w:numFmt w:val="decimal"/>
      <w:lvlText w:val="%1."/>
      <w:lvlJc w:val="left"/>
      <w:pPr>
        <w:ind w:left="725" w:hanging="360"/>
      </w:pPr>
      <w:rPr>
        <w:rFonts w:hint="default"/>
        <w:sz w:val="20"/>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6">
    <w:nsid w:val="661F0CBF"/>
    <w:multiLevelType w:val="hybridMultilevel"/>
    <w:tmpl w:val="5A46B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E626E2"/>
    <w:multiLevelType w:val="hybridMultilevel"/>
    <w:tmpl w:val="12548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59306B"/>
    <w:multiLevelType w:val="hybridMultilevel"/>
    <w:tmpl w:val="B7561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1"/>
  </w:num>
  <w:num w:numId="4">
    <w:abstractNumId w:val="0"/>
  </w:num>
  <w:num w:numId="5">
    <w:abstractNumId w:val="2"/>
  </w:num>
  <w:num w:numId="6">
    <w:abstractNumId w:val="6"/>
  </w:num>
  <w:num w:numId="7">
    <w:abstractNumId w:val="4"/>
  </w:num>
  <w:num w:numId="8">
    <w:abstractNumId w:val="5"/>
  </w:num>
  <w:num w:numId="9">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9A6"/>
    <w:rsid w:val="000F09B7"/>
    <w:rsid w:val="00123E3B"/>
    <w:rsid w:val="00126A3B"/>
    <w:rsid w:val="00141AD4"/>
    <w:rsid w:val="002103C5"/>
    <w:rsid w:val="002567D2"/>
    <w:rsid w:val="00292820"/>
    <w:rsid w:val="0029521B"/>
    <w:rsid w:val="002D20F6"/>
    <w:rsid w:val="002E1255"/>
    <w:rsid w:val="0030199E"/>
    <w:rsid w:val="003504FF"/>
    <w:rsid w:val="003C143D"/>
    <w:rsid w:val="00405035"/>
    <w:rsid w:val="004101F0"/>
    <w:rsid w:val="004C64D9"/>
    <w:rsid w:val="004E549F"/>
    <w:rsid w:val="00522AF1"/>
    <w:rsid w:val="005611CB"/>
    <w:rsid w:val="00586DAC"/>
    <w:rsid w:val="005E2233"/>
    <w:rsid w:val="0062643E"/>
    <w:rsid w:val="006973E9"/>
    <w:rsid w:val="006E709D"/>
    <w:rsid w:val="006F4BE8"/>
    <w:rsid w:val="007129A6"/>
    <w:rsid w:val="00725818"/>
    <w:rsid w:val="007E4DE7"/>
    <w:rsid w:val="007E6AB8"/>
    <w:rsid w:val="007F1416"/>
    <w:rsid w:val="008224C6"/>
    <w:rsid w:val="00835D4F"/>
    <w:rsid w:val="008A0BB9"/>
    <w:rsid w:val="008A768E"/>
    <w:rsid w:val="008B5BC5"/>
    <w:rsid w:val="00915921"/>
    <w:rsid w:val="0093727B"/>
    <w:rsid w:val="009536DD"/>
    <w:rsid w:val="00972F94"/>
    <w:rsid w:val="00984770"/>
    <w:rsid w:val="009B3516"/>
    <w:rsid w:val="009C45BA"/>
    <w:rsid w:val="009E5329"/>
    <w:rsid w:val="00A20B0C"/>
    <w:rsid w:val="00A22242"/>
    <w:rsid w:val="00A7588B"/>
    <w:rsid w:val="00A9553C"/>
    <w:rsid w:val="00AD7449"/>
    <w:rsid w:val="00B1320A"/>
    <w:rsid w:val="00B6634C"/>
    <w:rsid w:val="00B876F4"/>
    <w:rsid w:val="00BC2DF5"/>
    <w:rsid w:val="00BC6AC0"/>
    <w:rsid w:val="00BE4C9F"/>
    <w:rsid w:val="00BF40B8"/>
    <w:rsid w:val="00C80DE9"/>
    <w:rsid w:val="00CA0058"/>
    <w:rsid w:val="00CC4E3A"/>
    <w:rsid w:val="00CD133C"/>
    <w:rsid w:val="00CE2B8C"/>
    <w:rsid w:val="00D5561C"/>
    <w:rsid w:val="00D923FD"/>
    <w:rsid w:val="00DB38F1"/>
    <w:rsid w:val="00E50BC8"/>
    <w:rsid w:val="00E85B6B"/>
    <w:rsid w:val="00EA79E2"/>
    <w:rsid w:val="00EE5B47"/>
    <w:rsid w:val="00F0657A"/>
    <w:rsid w:val="00F334F5"/>
    <w:rsid w:val="00F70B9E"/>
    <w:rsid w:val="00FD26EA"/>
    <w:rsid w:val="00FD32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115B4F"/>
  <w15:docId w15:val="{2C4A4CC6-5ADB-43EB-B571-FD92472DA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29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29A6"/>
  </w:style>
  <w:style w:type="paragraph" w:styleId="Footer">
    <w:name w:val="footer"/>
    <w:basedOn w:val="Normal"/>
    <w:link w:val="FooterChar"/>
    <w:uiPriority w:val="99"/>
    <w:unhideWhenUsed/>
    <w:rsid w:val="007129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29A6"/>
  </w:style>
  <w:style w:type="paragraph" w:styleId="BalloonText">
    <w:name w:val="Balloon Text"/>
    <w:basedOn w:val="Normal"/>
    <w:link w:val="BalloonTextChar"/>
    <w:uiPriority w:val="99"/>
    <w:semiHidden/>
    <w:unhideWhenUsed/>
    <w:rsid w:val="009847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770"/>
    <w:rPr>
      <w:rFonts w:ascii="Tahoma" w:hAnsi="Tahoma" w:cs="Tahoma"/>
      <w:sz w:val="16"/>
      <w:szCs w:val="16"/>
    </w:rPr>
  </w:style>
  <w:style w:type="paragraph" w:styleId="ListParagraph">
    <w:name w:val="List Paragraph"/>
    <w:basedOn w:val="Normal"/>
    <w:uiPriority w:val="34"/>
    <w:qFormat/>
    <w:rsid w:val="005E2233"/>
    <w:pPr>
      <w:ind w:left="720"/>
      <w:contextualSpacing/>
    </w:pPr>
  </w:style>
  <w:style w:type="character" w:styleId="CommentReference">
    <w:name w:val="annotation reference"/>
    <w:basedOn w:val="DefaultParagraphFont"/>
    <w:uiPriority w:val="99"/>
    <w:semiHidden/>
    <w:unhideWhenUsed/>
    <w:rsid w:val="003C143D"/>
    <w:rPr>
      <w:sz w:val="16"/>
      <w:szCs w:val="16"/>
    </w:rPr>
  </w:style>
  <w:style w:type="paragraph" w:styleId="CommentText">
    <w:name w:val="annotation text"/>
    <w:basedOn w:val="Normal"/>
    <w:link w:val="CommentTextChar"/>
    <w:uiPriority w:val="99"/>
    <w:semiHidden/>
    <w:unhideWhenUsed/>
    <w:rsid w:val="003C143D"/>
    <w:pPr>
      <w:spacing w:line="240" w:lineRule="auto"/>
    </w:pPr>
    <w:rPr>
      <w:sz w:val="20"/>
      <w:szCs w:val="20"/>
    </w:rPr>
  </w:style>
  <w:style w:type="character" w:customStyle="1" w:styleId="CommentTextChar">
    <w:name w:val="Comment Text Char"/>
    <w:basedOn w:val="DefaultParagraphFont"/>
    <w:link w:val="CommentText"/>
    <w:uiPriority w:val="99"/>
    <w:semiHidden/>
    <w:rsid w:val="003C143D"/>
    <w:rPr>
      <w:sz w:val="20"/>
      <w:szCs w:val="20"/>
    </w:rPr>
  </w:style>
  <w:style w:type="paragraph" w:styleId="CommentSubject">
    <w:name w:val="annotation subject"/>
    <w:basedOn w:val="CommentText"/>
    <w:next w:val="CommentText"/>
    <w:link w:val="CommentSubjectChar"/>
    <w:uiPriority w:val="99"/>
    <w:semiHidden/>
    <w:unhideWhenUsed/>
    <w:rsid w:val="003C143D"/>
    <w:rPr>
      <w:b/>
      <w:bCs/>
    </w:rPr>
  </w:style>
  <w:style w:type="character" w:customStyle="1" w:styleId="CommentSubjectChar">
    <w:name w:val="Comment Subject Char"/>
    <w:basedOn w:val="CommentTextChar"/>
    <w:link w:val="CommentSubject"/>
    <w:uiPriority w:val="99"/>
    <w:semiHidden/>
    <w:rsid w:val="003C14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2068</Words>
  <Characters>11794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Pepper</dc:creator>
  <cp:lastModifiedBy>Dennis McGonagle</cp:lastModifiedBy>
  <cp:revision>2</cp:revision>
  <cp:lastPrinted>2015-01-06T16:16:00Z</cp:lastPrinted>
  <dcterms:created xsi:type="dcterms:W3CDTF">2015-04-09T20:54:00Z</dcterms:created>
  <dcterms:modified xsi:type="dcterms:W3CDTF">2015-04-09T20:54:00Z</dcterms:modified>
</cp:coreProperties>
</file>